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FA5E1" w14:textId="7473FA69" w:rsidR="000341FE" w:rsidRDefault="004A7A32" w:rsidP="004A7A32">
      <w:pPr>
        <w:pStyle w:val="Heading1"/>
      </w:pPr>
      <w:r>
        <w:t>MedDev – Lijsten van terugbetaalbare producten</w:t>
      </w:r>
    </w:p>
    <w:p w14:paraId="205A70FA" w14:textId="6EE7B76A" w:rsidR="004A7A32" w:rsidRDefault="004A7A32"/>
    <w:p w14:paraId="4A744189" w14:textId="719EC66C" w:rsidR="004A7A32" w:rsidRDefault="004A7A32">
      <w:r>
        <w:t xml:space="preserve">De lijsten van terugbetaalbare producten van </w:t>
      </w:r>
      <w:r w:rsidR="00560A41">
        <w:t xml:space="preserve">de dienst </w:t>
      </w:r>
      <w:r>
        <w:t xml:space="preserve">MedDev </w:t>
      </w:r>
      <w:r w:rsidR="00560A41">
        <w:t xml:space="preserve">van het RIZIV </w:t>
      </w:r>
      <w:r>
        <w:t>omvatten de volgend</w:t>
      </w:r>
      <w:r w:rsidR="00F24503">
        <w:t>e</w:t>
      </w:r>
      <w:r>
        <w:t xml:space="preserve"> producten: </w:t>
      </w:r>
    </w:p>
    <w:p w14:paraId="24508FCB" w14:textId="3219B0EA" w:rsidR="004A7A32" w:rsidRDefault="004A7A32" w:rsidP="004A7A32">
      <w:pPr>
        <w:pStyle w:val="ListParagraph"/>
        <w:numPr>
          <w:ilvl w:val="0"/>
          <w:numId w:val="3"/>
        </w:numPr>
      </w:pPr>
      <w:r>
        <w:t xml:space="preserve">Bandagisten (artikel 27) : </w:t>
      </w:r>
    </w:p>
    <w:p w14:paraId="73F0857F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900</w:t>
      </w:r>
      <w:r>
        <w:tab/>
        <w:t>Externe borstprothesen</w:t>
      </w:r>
    </w:p>
    <w:p w14:paraId="6D3E4D0C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901</w:t>
      </w:r>
      <w:r>
        <w:tab/>
        <w:t>Armkousen en handschoenen</w:t>
      </w:r>
    </w:p>
    <w:p w14:paraId="0A1EC591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902</w:t>
      </w:r>
      <w:r>
        <w:tab/>
        <w:t>Therapeutisch elastische beenkousen</w:t>
      </w:r>
    </w:p>
    <w:p w14:paraId="598DF70F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903</w:t>
      </w:r>
      <w:r>
        <w:tab/>
        <w:t>Incontinentiemateriaal</w:t>
      </w:r>
    </w:p>
    <w:p w14:paraId="1716014E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906</w:t>
      </w:r>
      <w:r>
        <w:tab/>
        <w:t>Stomamateriaal</w:t>
      </w:r>
    </w:p>
    <w:p w14:paraId="7EFB380C" w14:textId="47C99A47" w:rsidR="004A7A32" w:rsidRDefault="004A7A32" w:rsidP="004A7A32">
      <w:pPr>
        <w:pStyle w:val="ListParagraph"/>
        <w:numPr>
          <w:ilvl w:val="0"/>
          <w:numId w:val="3"/>
        </w:numPr>
      </w:pPr>
      <w:r>
        <w:t>Orthopedisten (artikel 29) :</w:t>
      </w:r>
    </w:p>
    <w:p w14:paraId="77EB54FD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907</w:t>
      </w:r>
      <w:r>
        <w:tab/>
        <w:t>Mechatronische knieën en hydraulische knieën type B</w:t>
      </w:r>
    </w:p>
    <w:p w14:paraId="1C306D63" w14:textId="0DF2C42B" w:rsidR="004A7A32" w:rsidRDefault="004A7A32" w:rsidP="004A7A32">
      <w:pPr>
        <w:pStyle w:val="ListParagraph"/>
        <w:numPr>
          <w:ilvl w:val="0"/>
          <w:numId w:val="3"/>
        </w:numPr>
      </w:pPr>
      <w:r>
        <w:t>Audiciens (artikel 31) :</w:t>
      </w:r>
    </w:p>
    <w:p w14:paraId="21333923" w14:textId="77777777" w:rsidR="004A7A32" w:rsidRDefault="004A7A32" w:rsidP="004A7A32">
      <w:pPr>
        <w:pStyle w:val="ListParagraph"/>
        <w:numPr>
          <w:ilvl w:val="1"/>
          <w:numId w:val="3"/>
        </w:numPr>
      </w:pPr>
      <w:r>
        <w:t>905</w:t>
      </w:r>
      <w:r>
        <w:tab/>
        <w:t>Hoortoestellen</w:t>
      </w:r>
    </w:p>
    <w:p w14:paraId="70BC2870" w14:textId="41E3787E" w:rsidR="004A7A32" w:rsidRDefault="00F17A48" w:rsidP="1E452F3F">
      <w:r>
        <w:t>Deze worden momenteel ge</w:t>
      </w:r>
      <w:r w:rsidR="00564BED">
        <w:t>publiceerd onder</w:t>
      </w:r>
      <w:r w:rsidR="7850FD37">
        <w:t xml:space="preserve"> </w:t>
      </w:r>
      <w:r w:rsidR="00E245F2">
        <w:t xml:space="preserve">PDF- en/of </w:t>
      </w:r>
      <w:r w:rsidR="7850FD37">
        <w:t xml:space="preserve">txt-bestanden te vinden op onze website </w:t>
      </w:r>
      <w:r w:rsidR="00564BED">
        <w:t>op de volgende pagina’s</w:t>
      </w:r>
      <w:r w:rsidR="7850FD37">
        <w:t>:</w:t>
      </w:r>
    </w:p>
    <w:p w14:paraId="2EA93A51" w14:textId="2A91C308" w:rsidR="6C519DB4" w:rsidRDefault="00B87317" w:rsidP="344B4174">
      <w:pPr>
        <w:pStyle w:val="ListParagraph"/>
        <w:numPr>
          <w:ilvl w:val="0"/>
          <w:numId w:val="1"/>
        </w:numPr>
      </w:pPr>
      <w:hyperlink r:id="rId9">
        <w:r w:rsidR="7850FD37" w:rsidRPr="344B4174">
          <w:rPr>
            <w:rStyle w:val="Hyperlink"/>
          </w:rPr>
          <w:t>https://www.riziv.fgov.be/nl/professionals/individuelezorgverleners/bandagisten/Paginas/lijsten-producten-artikel-27-nomenclatuur-geneeskundige-verstrekkingen.aspx</w:t>
        </w:r>
      </w:hyperlink>
    </w:p>
    <w:p w14:paraId="2379458F" w14:textId="5B6FD012" w:rsidR="1665B052" w:rsidRDefault="00B87317" w:rsidP="344B4174">
      <w:pPr>
        <w:pStyle w:val="ListParagraph"/>
        <w:numPr>
          <w:ilvl w:val="0"/>
          <w:numId w:val="1"/>
        </w:numPr>
      </w:pPr>
      <w:hyperlink r:id="rId10">
        <w:r w:rsidR="1665B052" w:rsidRPr="344B4174">
          <w:rPr>
            <w:rStyle w:val="Hyperlink"/>
          </w:rPr>
          <w:t>https://www.riziv.fgov.be/nl/professionals/individuelezorgverleners/orthopedisten/Paginas/lijsten-producten-orthopedie.aspx</w:t>
        </w:r>
      </w:hyperlink>
    </w:p>
    <w:p w14:paraId="724B495D" w14:textId="344BB4C2" w:rsidR="1665B052" w:rsidRDefault="00B87317" w:rsidP="344B4174">
      <w:pPr>
        <w:pStyle w:val="ListParagraph"/>
        <w:numPr>
          <w:ilvl w:val="0"/>
          <w:numId w:val="1"/>
        </w:numPr>
      </w:pPr>
      <w:hyperlink r:id="rId11">
        <w:r w:rsidR="1665B052" w:rsidRPr="344B4174">
          <w:rPr>
            <w:rStyle w:val="Hyperlink"/>
          </w:rPr>
          <w:t>https://www.inami.fgov.be/nl/professionals/individuelezorgverleners/audiciens/Paginas/default.aspx</w:t>
        </w:r>
      </w:hyperlink>
      <w:r w:rsidR="1665B052">
        <w:t xml:space="preserve"> </w:t>
      </w:r>
    </w:p>
    <w:p w14:paraId="70DEC092" w14:textId="14E778C1" w:rsidR="005363D9" w:rsidRDefault="00564BED" w:rsidP="004A7A32">
      <w:r>
        <w:t xml:space="preserve">Deze lijsten </w:t>
      </w:r>
      <w:r w:rsidR="00DB7D84">
        <w:t xml:space="preserve">van terugbetaalde producten zullen wijzigen </w:t>
      </w:r>
      <w:r w:rsidR="00DB2294">
        <w:t>binnen enkele maanden.</w:t>
      </w:r>
      <w:r w:rsidR="00D44CB0">
        <w:t xml:space="preserve"> Deze wijziging is gelinkt aan een nieuwe informaticatool </w:t>
      </w:r>
      <w:r w:rsidR="00DE0716">
        <w:t>voor de verdelers van deze producten</w:t>
      </w:r>
      <w:r w:rsidR="00175386">
        <w:t xml:space="preserve"> die zal lanceren op 1 mei</w:t>
      </w:r>
      <w:ins w:id="0" w:author="Nathalie De Rudder (RIZIV-INAMI)" w:date="2023-04-07T11:55:00Z">
        <w:r w:rsidR="00B87317">
          <w:t xml:space="preserve"> </w:t>
        </w:r>
      </w:ins>
      <w:ins w:id="1" w:author="Nathalie De Rudder (RIZIV-INAMI)" w:date="2023-04-07T11:56:00Z">
        <w:r w:rsidR="00B87317">
          <w:t>2023</w:t>
        </w:r>
      </w:ins>
      <w:r w:rsidR="00175386">
        <w:t xml:space="preserve">. </w:t>
      </w:r>
    </w:p>
    <w:p w14:paraId="5D9A8576" w14:textId="469FA5AE" w:rsidR="00C6670E" w:rsidRDefault="007D31C7" w:rsidP="004A7A32">
      <w:r>
        <w:t>De structuur van deze lijsten en de identificatiecode</w:t>
      </w:r>
      <w:r w:rsidR="00D13F57">
        <w:t>s</w:t>
      </w:r>
      <w:r>
        <w:t xml:space="preserve"> van </w:t>
      </w:r>
      <w:r w:rsidR="00D13F57">
        <w:t>de producten op deze lijsten</w:t>
      </w:r>
      <w:r>
        <w:t xml:space="preserve"> zullen </w:t>
      </w:r>
      <w:r w:rsidR="00D13F57">
        <w:t xml:space="preserve">wijzigen. </w:t>
      </w:r>
    </w:p>
    <w:p w14:paraId="271EEC1C" w14:textId="5F2FD24E" w:rsidR="000F5142" w:rsidRDefault="000F5142" w:rsidP="00F95B2D">
      <w:pPr>
        <w:pStyle w:val="Heading2"/>
      </w:pPr>
      <w:r>
        <w:t xml:space="preserve">Timing: </w:t>
      </w:r>
    </w:p>
    <w:p w14:paraId="53CCC8F4" w14:textId="77DB3986" w:rsidR="000F5142" w:rsidRDefault="000F5142" w:rsidP="004A7A32">
      <w:r>
        <w:t>De nieuwe publieke zoekmotor</w:t>
      </w:r>
      <w:r w:rsidR="003E5958">
        <w:t xml:space="preserve"> </w:t>
      </w:r>
      <w:r w:rsidR="005E0775">
        <w:t xml:space="preserve">met alle nieuwe </w:t>
      </w:r>
      <w:r w:rsidR="00F20BED">
        <w:t xml:space="preserve">lijsten en nieuwe </w:t>
      </w:r>
      <w:r w:rsidR="005E0775">
        <w:t xml:space="preserve">identificatiecodes zal </w:t>
      </w:r>
      <w:r w:rsidR="003C1E2D">
        <w:t xml:space="preserve">waarschijnlijk </w:t>
      </w:r>
      <w:r w:rsidR="00EF68E1">
        <w:t xml:space="preserve">gepubliceerd worden </w:t>
      </w:r>
      <w:r w:rsidR="009E4149">
        <w:t>na</w:t>
      </w:r>
      <w:r w:rsidR="00EF68E1">
        <w:t xml:space="preserve"> 1 mei. De nieuwe </w:t>
      </w:r>
      <w:r w:rsidR="00E230CB">
        <w:t>identificatie</w:t>
      </w:r>
      <w:r w:rsidR="00EF68E1">
        <w:t xml:space="preserve">codes worden pas van kracht </w:t>
      </w:r>
      <w:r w:rsidR="00E230CB">
        <w:t xml:space="preserve">op het moment van de eerste bijwerking van deze lijst. Tot dan blijven de oude lijsten met oude identificatiecodes </w:t>
      </w:r>
      <w:r w:rsidR="00E21988">
        <w:t xml:space="preserve">van kracht. </w:t>
      </w:r>
    </w:p>
    <w:p w14:paraId="2BCCA486" w14:textId="319EFC92" w:rsidR="00AD6588" w:rsidRDefault="00AD6588" w:rsidP="004A7A32">
      <w:r>
        <w:t xml:space="preserve">Deze eerste bijwerking is voorzien </w:t>
      </w:r>
      <w:r w:rsidR="00B30147">
        <w:t>ten vroegste op 1 augustus</w:t>
      </w:r>
      <w:ins w:id="2" w:author="Nathalie De Rudder (RIZIV-INAMI)" w:date="2023-04-07T11:56:00Z">
        <w:r w:rsidR="00B87317">
          <w:t xml:space="preserve"> 2023</w:t>
        </w:r>
      </w:ins>
      <w:r w:rsidR="002E7593">
        <w:t xml:space="preserve">. </w:t>
      </w:r>
    </w:p>
    <w:p w14:paraId="36B0D130" w14:textId="0148B2B9" w:rsidR="000F3C7B" w:rsidRDefault="000F3C7B" w:rsidP="004A7A32">
      <w:r>
        <w:t xml:space="preserve">Continue bijwerkingen van de lijst </w:t>
      </w:r>
      <w:r w:rsidR="00A82298">
        <w:t xml:space="preserve">zullen doorheen de maand plaatsvinden, maar </w:t>
      </w:r>
      <w:r w:rsidR="00F24503">
        <w:t>het</w:t>
      </w:r>
      <w:r w:rsidR="00A82298">
        <w:t xml:space="preserve"> in voege treden van nieuwe producten gebeurt telkens op de 1</w:t>
      </w:r>
      <w:r w:rsidR="00A82298" w:rsidRPr="00A82298">
        <w:rPr>
          <w:vertAlign w:val="superscript"/>
        </w:rPr>
        <w:t>ste</w:t>
      </w:r>
      <w:r w:rsidR="00A82298">
        <w:t xml:space="preserve"> van de daarop volgende maand. </w:t>
      </w:r>
    </w:p>
    <w:p w14:paraId="48FD4E3E" w14:textId="77777777" w:rsidR="00394ECA" w:rsidRDefault="00394ECA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38CB8FB3" w14:textId="55A57EC6" w:rsidR="00564BED" w:rsidRDefault="00BA29D1" w:rsidP="00BA29D1">
      <w:pPr>
        <w:pStyle w:val="Heading2"/>
      </w:pPr>
      <w:r>
        <w:lastRenderedPageBreak/>
        <w:t>Publieke zoekmotor</w:t>
      </w:r>
      <w:r w:rsidR="00F34DF0">
        <w:t xml:space="preserve"> CT-MEDDEV</w:t>
      </w:r>
    </w:p>
    <w:p w14:paraId="7EC3CA2F" w14:textId="4951AFBE" w:rsidR="00595152" w:rsidRDefault="00595152" w:rsidP="004A7A32">
      <w:r>
        <w:t xml:space="preserve">De huidige TXT en PDF bestanden op de website van het RIZIV zullen vervangen worden door een publieke zoekmotor. </w:t>
      </w:r>
    </w:p>
    <w:p w14:paraId="5C11ED50" w14:textId="03F8E708" w:rsidR="004A7A32" w:rsidRDefault="004A7A32" w:rsidP="004A7A32">
      <w:r>
        <w:t>Hierbij kan gezocht worden op een aantal zoekcriteria; de resultaten worden op het scherm weergegeven, maar kunnen ook opgeslagen worden als PDF of XML.</w:t>
      </w:r>
    </w:p>
    <w:p w14:paraId="1472366D" w14:textId="497E3645" w:rsidR="004A7A32" w:rsidRDefault="004A7A32" w:rsidP="004A7A32">
      <w:r>
        <w:t xml:space="preserve">De layout van de PDF leunt sterk aan bij de bestaande bestanden, met een verschillende layout volgens </w:t>
      </w:r>
      <w:r w:rsidR="005E10F0">
        <w:t>het soort product.</w:t>
      </w:r>
    </w:p>
    <w:p w14:paraId="2DB0CCBF" w14:textId="694BC8A4" w:rsidR="003B2DEA" w:rsidRDefault="004A7A32" w:rsidP="004A7A32">
      <w:r>
        <w:t>Voor de XML</w:t>
      </w:r>
      <w:r w:rsidR="005E10F0">
        <w:t xml:space="preserve"> wordt </w:t>
      </w:r>
      <w:r w:rsidR="001D6CF5">
        <w:t xml:space="preserve">één uniforme structuur voorzien met alle mogelijke velden, maar niet </w:t>
      </w:r>
      <w:r w:rsidR="005E242C">
        <w:t xml:space="preserve">elk veld wordt </w:t>
      </w:r>
      <w:r w:rsidR="001D6CF5">
        <w:t>voor elk type product ingevuld</w:t>
      </w:r>
      <w:r w:rsidR="005E242C">
        <w:t>.</w:t>
      </w:r>
      <w:r w:rsidR="001D6CF5">
        <w:t xml:space="preserve"> </w:t>
      </w:r>
    </w:p>
    <w:p w14:paraId="4C8E0179" w14:textId="77777777" w:rsidR="003B2DEA" w:rsidRDefault="003B2DEA" w:rsidP="004A7A32">
      <w:r>
        <w:t>Als bijlage 1 gaat e</w:t>
      </w:r>
      <w:r w:rsidR="001F0BF7">
        <w:t>en voorbeeld van een XML met enkele voorbeeld</w:t>
      </w:r>
      <w:r w:rsidR="008744D2">
        <w:t xml:space="preserve">producten. </w:t>
      </w:r>
    </w:p>
    <w:p w14:paraId="5BBDAB39" w14:textId="6ABF6B8D" w:rsidR="008744D2" w:rsidRDefault="008744D2" w:rsidP="004A7A32">
      <w:pPr>
        <w:sectPr w:rsidR="008744D2" w:rsidSect="009318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239FCAA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de-DE"/>
        </w:rPr>
      </w:pPr>
      <w:r w:rsidRPr="00F56622">
        <w:rPr>
          <w:rFonts w:ascii="Times New Roman" w:hAnsi="Times New Roman" w:cs="Times New Roman"/>
          <w:color w:val="0000FF"/>
          <w:lang w:val="de-DE"/>
        </w:rPr>
        <w:lastRenderedPageBreak/>
        <w:t>&lt;?</w:t>
      </w:r>
      <w:r w:rsidRPr="00F56622">
        <w:rPr>
          <w:rFonts w:ascii="Times New Roman" w:hAnsi="Times New Roman" w:cs="Times New Roman"/>
          <w:color w:val="FF00FF"/>
          <w:lang w:val="de-DE"/>
        </w:rPr>
        <w:t xml:space="preserve">xml version="1.0" encoding="utf-8" </w:t>
      </w:r>
      <w:r w:rsidRPr="00F56622">
        <w:rPr>
          <w:rFonts w:ascii="Times New Roman" w:hAnsi="Times New Roman" w:cs="Times New Roman"/>
          <w:color w:val="0000FF"/>
          <w:lang w:val="de-DE"/>
        </w:rPr>
        <w:t>?&gt;</w:t>
      </w:r>
    </w:p>
    <w:p w14:paraId="359EEC56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de-DE"/>
        </w:rPr>
      </w:pPr>
      <w:r w:rsidRPr="00F56622">
        <w:rPr>
          <w:rFonts w:ascii="Times New Roman" w:hAnsi="Times New Roman" w:cs="Times New Roman"/>
          <w:color w:val="0000FF"/>
          <w:lang w:val="de-DE"/>
        </w:rPr>
        <w:t>&lt;</w:t>
      </w:r>
      <w:r w:rsidRPr="00F56622">
        <w:rPr>
          <w:rFonts w:ascii="Times New Roman" w:hAnsi="Times New Roman" w:cs="Times New Roman"/>
          <w:color w:val="800000"/>
          <w:lang w:val="de-DE"/>
        </w:rPr>
        <w:t>xs:schema</w:t>
      </w:r>
      <w:r w:rsidRPr="00F56622">
        <w:rPr>
          <w:rFonts w:ascii="Times New Roman" w:hAnsi="Times New Roman" w:cs="Times New Roman"/>
          <w:color w:val="000000"/>
          <w:lang w:val="de-DE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de-DE"/>
        </w:rPr>
        <w:t>xmlns:xsi</w:t>
      </w:r>
      <w:r w:rsidRPr="00F56622">
        <w:rPr>
          <w:rFonts w:ascii="Times New Roman" w:hAnsi="Times New Roman" w:cs="Times New Roman"/>
          <w:color w:val="0000FF"/>
          <w:lang w:val="de-DE"/>
        </w:rPr>
        <w:t>="http://www.w3.org/2001/XMLSchema-instance"</w:t>
      </w:r>
      <w:r w:rsidRPr="00F56622">
        <w:rPr>
          <w:rFonts w:ascii="Times New Roman" w:hAnsi="Times New Roman" w:cs="Times New Roman"/>
          <w:color w:val="000000"/>
          <w:lang w:val="de-DE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de-DE"/>
        </w:rPr>
        <w:t>xmlns:xsd</w:t>
      </w:r>
      <w:r w:rsidRPr="00F56622">
        <w:rPr>
          <w:rFonts w:ascii="Times New Roman" w:hAnsi="Times New Roman" w:cs="Times New Roman"/>
          <w:color w:val="0000FF"/>
          <w:lang w:val="de-DE"/>
        </w:rPr>
        <w:t>="http://www.w3.org/2001/XMLSchema"</w:t>
      </w:r>
      <w:r w:rsidRPr="00F56622">
        <w:rPr>
          <w:rFonts w:ascii="Times New Roman" w:hAnsi="Times New Roman" w:cs="Times New Roman"/>
          <w:color w:val="000000"/>
          <w:lang w:val="de-DE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de-DE"/>
        </w:rPr>
        <w:t>xmlns:xs</w:t>
      </w:r>
      <w:r w:rsidRPr="00F56622">
        <w:rPr>
          <w:rFonts w:ascii="Times New Roman" w:hAnsi="Times New Roman" w:cs="Times New Roman"/>
          <w:color w:val="0000FF"/>
          <w:lang w:val="de-DE"/>
        </w:rPr>
        <w:t>="http://www.w3.org/2001/XMLSchema"</w:t>
      </w:r>
      <w:r w:rsidRPr="00F56622">
        <w:rPr>
          <w:rFonts w:ascii="Times New Roman" w:hAnsi="Times New Roman" w:cs="Times New Roman"/>
          <w:color w:val="000000"/>
          <w:lang w:val="de-DE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de-DE"/>
        </w:rPr>
        <w:t>elementFormDefault</w:t>
      </w:r>
      <w:r w:rsidRPr="00F56622">
        <w:rPr>
          <w:rFonts w:ascii="Times New Roman" w:hAnsi="Times New Roman" w:cs="Times New Roman"/>
          <w:color w:val="0000FF"/>
          <w:lang w:val="de-DE"/>
        </w:rPr>
        <w:t>="qualified"&gt;</w:t>
      </w:r>
    </w:p>
    <w:p w14:paraId="2CDD6C58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de-DE"/>
        </w:rPr>
        <w:t xml:space="preserve">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="MedDev_Products"&gt;</w:t>
      </w:r>
    </w:p>
    <w:p w14:paraId="45924249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xsd:complexType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1705CDF4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xsd:sequence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54BABE8A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="Product"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="unbounded"&gt;</w:t>
      </w:r>
    </w:p>
    <w:p w14:paraId="1B2C971E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xsd:complexType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18AE0B5B" w14:textId="260B243D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</w:t>
      </w:r>
      <w:r w:rsidR="00595FCB">
        <w:rPr>
          <w:rFonts w:ascii="Times New Roman" w:hAnsi="Times New Roman" w:cs="Times New Roman"/>
          <w:color w:val="800000"/>
          <w:lang w:val="en-GB"/>
        </w:rPr>
        <w:t>all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67F65109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="IdentificationCode"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="xsd:unsignedLong"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F8FC233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="Version"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="xsd:unsignedInt"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791A08FF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="SubListCode"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="xsd:unsignedInt"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76D8232F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="Distributor"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5CCAA85A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="Manufacturer"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5A95C49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="Name"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2D464353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="Reference"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7B9182B8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="ValidFrom"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1850B632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="ValidTo"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B6A5EA0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="UpdatedOn"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="xsd:dateTime"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ABCFE62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="PublicPrice"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="xsd:float"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F77E2EB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="Reimbursement"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="xsd:float"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5495219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="Supplement"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="xsd:float"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48DF6552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="SupplementCode"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3D3EC545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="Distortion"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="true"/&gt;</w:t>
      </w:r>
    </w:p>
    <w:p w14:paraId="2C22B0AC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="FrequencyRange"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49E090B3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="PrivateLabel"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471BF12D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="OriginalIdentificationCode"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="xsd:unsignedLong"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1600367F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="OriginalBrand"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2137763D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="OriginalName"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7BFBC4D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="OriginalReference"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="xsd:string"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41A7D460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="TechnologyLevel"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="xsd:unsignedInt"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5E8B511F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="IdentificationWarranty"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="xsd:unsignedLong"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21B401D5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="PriceExtensionWarranty"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="xsd:float"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11B70D9E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="ReimbursementWarranty"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="xsd:float"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36921395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="SupplementWarranty"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="xsd:float"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1D0602EA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="NomenValidFrom"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0AAA7EF0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="NomenValidTo"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49D46BF1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lastRenderedPageBreak/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="NomenWarrantyValidFrom"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753DE393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name</w:t>
      </w:r>
      <w:r w:rsidRPr="00F56622">
        <w:rPr>
          <w:rFonts w:ascii="Times New Roman" w:hAnsi="Times New Roman" w:cs="Times New Roman"/>
          <w:color w:val="0000FF"/>
          <w:lang w:val="en-GB"/>
        </w:rPr>
        <w:t>="NomenWarrantyValidTo"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type</w:t>
      </w:r>
      <w:r w:rsidRPr="00F56622">
        <w:rPr>
          <w:rFonts w:ascii="Times New Roman" w:hAnsi="Times New Roman" w:cs="Times New Roman"/>
          <w:color w:val="0000FF"/>
          <w:lang w:val="en-GB"/>
        </w:rPr>
        <w:t>="xsd:date"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minOccurs</w:t>
      </w:r>
      <w:r w:rsidRPr="00F56622">
        <w:rPr>
          <w:rFonts w:ascii="Times New Roman" w:hAnsi="Times New Roman" w:cs="Times New Roman"/>
          <w:color w:val="0000FF"/>
          <w:lang w:val="en-GB"/>
        </w:rPr>
        <w:t>="0"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maxOccurs</w:t>
      </w:r>
      <w:r w:rsidRPr="00F56622">
        <w:rPr>
          <w:rFonts w:ascii="Times New Roman" w:hAnsi="Times New Roman" w:cs="Times New Roman"/>
          <w:color w:val="0000FF"/>
          <w:lang w:val="en-GB"/>
        </w:rPr>
        <w:t>="1"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FF0000"/>
          <w:lang w:val="en-GB"/>
        </w:rPr>
        <w:t>nillable</w:t>
      </w:r>
      <w:r w:rsidRPr="00F56622">
        <w:rPr>
          <w:rFonts w:ascii="Times New Roman" w:hAnsi="Times New Roman" w:cs="Times New Roman"/>
          <w:color w:val="0000FF"/>
          <w:lang w:val="en-GB"/>
        </w:rPr>
        <w:t>="true"</w:t>
      </w:r>
      <w:r w:rsidRPr="00F56622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F56622">
        <w:rPr>
          <w:rFonts w:ascii="Times New Roman" w:hAnsi="Times New Roman" w:cs="Times New Roman"/>
          <w:color w:val="0000FF"/>
          <w:lang w:val="en-GB"/>
        </w:rPr>
        <w:t>/&gt;</w:t>
      </w:r>
    </w:p>
    <w:p w14:paraId="6250753D" w14:textId="1F976903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&lt;/</w:t>
      </w:r>
      <w:r w:rsidRPr="00F56622">
        <w:rPr>
          <w:rFonts w:ascii="Times New Roman" w:hAnsi="Times New Roman" w:cs="Times New Roman"/>
          <w:color w:val="800000"/>
          <w:lang w:val="en-GB"/>
        </w:rPr>
        <w:t>xsd:</w:t>
      </w:r>
      <w:r w:rsidR="00595FCB">
        <w:rPr>
          <w:rFonts w:ascii="Times New Roman" w:hAnsi="Times New Roman" w:cs="Times New Roman"/>
          <w:color w:val="800000"/>
          <w:lang w:val="en-GB"/>
        </w:rPr>
        <w:t>all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43AE824C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&lt;/</w:t>
      </w:r>
      <w:r w:rsidRPr="00F56622">
        <w:rPr>
          <w:rFonts w:ascii="Times New Roman" w:hAnsi="Times New Roman" w:cs="Times New Roman"/>
          <w:color w:val="800000"/>
          <w:lang w:val="en-GB"/>
        </w:rPr>
        <w:t>xsd:complexType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18C96EFC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&lt;/</w:t>
      </w:r>
      <w:r w:rsidRPr="00F56622">
        <w:rPr>
          <w:rFonts w:ascii="Times New Roman" w:hAnsi="Times New Roman" w:cs="Times New Roman"/>
          <w:color w:val="800000"/>
          <w:lang w:val="en-GB"/>
        </w:rPr>
        <w:t>xsd:element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02B37711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    </w:t>
      </w:r>
      <w:r w:rsidRPr="00F56622">
        <w:rPr>
          <w:rFonts w:ascii="Times New Roman" w:hAnsi="Times New Roman" w:cs="Times New Roman"/>
          <w:color w:val="0000FF"/>
          <w:lang w:val="en-GB"/>
        </w:rPr>
        <w:t>&lt;/</w:t>
      </w:r>
      <w:r w:rsidRPr="00F56622">
        <w:rPr>
          <w:rFonts w:ascii="Times New Roman" w:hAnsi="Times New Roman" w:cs="Times New Roman"/>
          <w:color w:val="800000"/>
          <w:lang w:val="en-GB"/>
        </w:rPr>
        <w:t>xsd:sequence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39EB7F86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    </w:t>
      </w:r>
      <w:r w:rsidRPr="00F56622">
        <w:rPr>
          <w:rFonts w:ascii="Times New Roman" w:hAnsi="Times New Roman" w:cs="Times New Roman"/>
          <w:color w:val="0000FF"/>
          <w:lang w:val="en-GB"/>
        </w:rPr>
        <w:t>&lt;/</w:t>
      </w:r>
      <w:r w:rsidRPr="00F56622">
        <w:rPr>
          <w:rFonts w:ascii="Times New Roman" w:hAnsi="Times New Roman" w:cs="Times New Roman"/>
          <w:color w:val="800000"/>
          <w:lang w:val="en-GB"/>
        </w:rPr>
        <w:t>xsd:complexType</w:t>
      </w:r>
      <w:r w:rsidRPr="00F56622">
        <w:rPr>
          <w:rFonts w:ascii="Times New Roman" w:hAnsi="Times New Roman" w:cs="Times New Roman"/>
          <w:color w:val="0000FF"/>
          <w:lang w:val="en-GB"/>
        </w:rPr>
        <w:t>&gt;</w:t>
      </w:r>
    </w:p>
    <w:p w14:paraId="1A8801F0" w14:textId="77777777" w:rsidR="008276C6" w:rsidRPr="00F56622" w:rsidRDefault="008276C6" w:rsidP="00827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56622">
        <w:rPr>
          <w:rFonts w:ascii="Times New Roman" w:hAnsi="Times New Roman" w:cs="Times New Roman"/>
          <w:color w:val="000000"/>
          <w:lang w:val="en-GB"/>
        </w:rPr>
        <w:t xml:space="preserve">    </w:t>
      </w:r>
      <w:r w:rsidRPr="00F56622">
        <w:rPr>
          <w:rFonts w:ascii="Times New Roman" w:hAnsi="Times New Roman" w:cs="Times New Roman"/>
          <w:color w:val="0000FF"/>
        </w:rPr>
        <w:t>&lt;/</w:t>
      </w:r>
      <w:r w:rsidRPr="00F56622">
        <w:rPr>
          <w:rFonts w:ascii="Times New Roman" w:hAnsi="Times New Roman" w:cs="Times New Roman"/>
          <w:color w:val="800000"/>
        </w:rPr>
        <w:t>xsd:element</w:t>
      </w:r>
      <w:r w:rsidRPr="00F56622">
        <w:rPr>
          <w:rFonts w:ascii="Times New Roman" w:hAnsi="Times New Roman" w:cs="Times New Roman"/>
          <w:color w:val="0000FF"/>
        </w:rPr>
        <w:t>&gt;</w:t>
      </w:r>
    </w:p>
    <w:p w14:paraId="498CB795" w14:textId="6EBF1EE3" w:rsidR="001D6CF5" w:rsidRPr="00F56622" w:rsidRDefault="008276C6" w:rsidP="00F44667">
      <w:pPr>
        <w:ind w:left="-851"/>
        <w:rPr>
          <w:sz w:val="20"/>
          <w:szCs w:val="20"/>
        </w:rPr>
        <w:sectPr w:rsidR="001D6CF5" w:rsidRPr="00F56622" w:rsidSect="00CF05DA">
          <w:pgSz w:w="15840" w:h="12240" w:orient="landscape"/>
          <w:pgMar w:top="1276" w:right="1440" w:bottom="1440" w:left="1440" w:header="708" w:footer="708" w:gutter="0"/>
          <w:cols w:space="708"/>
          <w:docGrid w:linePitch="360"/>
        </w:sectPr>
      </w:pPr>
      <w:r w:rsidRPr="00F56622">
        <w:rPr>
          <w:rFonts w:ascii="Times New Roman" w:hAnsi="Times New Roman" w:cs="Times New Roman"/>
          <w:color w:val="0000FF"/>
        </w:rPr>
        <w:t>&lt;/</w:t>
      </w:r>
      <w:r w:rsidRPr="00F56622">
        <w:rPr>
          <w:rFonts w:ascii="Times New Roman" w:hAnsi="Times New Roman" w:cs="Times New Roman"/>
          <w:color w:val="800000"/>
        </w:rPr>
        <w:t>xs:schema</w:t>
      </w:r>
      <w:r w:rsidRPr="00F56622">
        <w:rPr>
          <w:rFonts w:ascii="Times New Roman" w:hAnsi="Times New Roman" w:cs="Times New Roman"/>
          <w:color w:val="0000FF"/>
        </w:rPr>
        <w:t>&gt;</w:t>
      </w:r>
    </w:p>
    <w:p w14:paraId="13F2591B" w14:textId="36E1F65E" w:rsidR="001D6CF5" w:rsidRDefault="001D6CF5" w:rsidP="001D6CF5">
      <w:pPr>
        <w:pStyle w:val="Heading2"/>
      </w:pPr>
      <w:r>
        <w:lastRenderedPageBreak/>
        <w:t xml:space="preserve">Overzicht van de velden : </w:t>
      </w:r>
    </w:p>
    <w:p w14:paraId="15B54047" w14:textId="77777777" w:rsidR="001D6CF5" w:rsidRPr="001D6CF5" w:rsidRDefault="001D6CF5" w:rsidP="001D6CF5"/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660"/>
        <w:gridCol w:w="5245"/>
        <w:gridCol w:w="2126"/>
      </w:tblGrid>
      <w:tr w:rsidR="001D6CF5" w:rsidRPr="001D6CF5" w14:paraId="7C13D8B8" w14:textId="77777777" w:rsidTr="002C07CB">
        <w:tc>
          <w:tcPr>
            <w:tcW w:w="2660" w:type="dxa"/>
          </w:tcPr>
          <w:p w14:paraId="3196C5A1" w14:textId="2294C13F" w:rsidR="001D6CF5" w:rsidRPr="001D6CF5" w:rsidRDefault="001D6CF5" w:rsidP="004A7A32">
            <w:pPr>
              <w:rPr>
                <w:b/>
                <w:bCs/>
              </w:rPr>
            </w:pPr>
            <w:r w:rsidRPr="001D6CF5">
              <w:rPr>
                <w:b/>
                <w:bCs/>
              </w:rPr>
              <w:t>Veld</w:t>
            </w:r>
          </w:p>
        </w:tc>
        <w:tc>
          <w:tcPr>
            <w:tcW w:w="5245" w:type="dxa"/>
          </w:tcPr>
          <w:p w14:paraId="00289034" w14:textId="4009BC4F" w:rsidR="001D6CF5" w:rsidRPr="001D6CF5" w:rsidRDefault="001D6CF5" w:rsidP="004A7A32">
            <w:pPr>
              <w:rPr>
                <w:b/>
                <w:bCs/>
              </w:rPr>
            </w:pPr>
            <w:r w:rsidRPr="001D6CF5">
              <w:rPr>
                <w:b/>
                <w:bCs/>
              </w:rPr>
              <w:t>Omschrijving</w:t>
            </w:r>
          </w:p>
        </w:tc>
        <w:tc>
          <w:tcPr>
            <w:tcW w:w="2126" w:type="dxa"/>
          </w:tcPr>
          <w:p w14:paraId="2F30BEC8" w14:textId="2BAD214A" w:rsidR="001D6CF5" w:rsidRPr="001D6CF5" w:rsidRDefault="002C07CB" w:rsidP="004A7A32">
            <w:pPr>
              <w:rPr>
                <w:b/>
                <w:bCs/>
              </w:rPr>
            </w:pPr>
            <w:r>
              <w:rPr>
                <w:b/>
                <w:bCs/>
              </w:rPr>
              <w:t>Specifiek voor</w:t>
            </w:r>
          </w:p>
        </w:tc>
      </w:tr>
      <w:tr w:rsidR="001D6CF5" w14:paraId="1B683E50" w14:textId="77777777" w:rsidTr="002C07CB">
        <w:tc>
          <w:tcPr>
            <w:tcW w:w="2660" w:type="dxa"/>
          </w:tcPr>
          <w:p w14:paraId="206DFFCF" w14:textId="56BAB87A" w:rsidR="001D6CF5" w:rsidRDefault="001D6CF5" w:rsidP="004A7A32">
            <w:r>
              <w:t>IdentificatieCode</w:t>
            </w:r>
          </w:p>
        </w:tc>
        <w:tc>
          <w:tcPr>
            <w:tcW w:w="5245" w:type="dxa"/>
          </w:tcPr>
          <w:p w14:paraId="36FB7082" w14:textId="31E91A25" w:rsidR="001D6CF5" w:rsidRDefault="002C07CB" w:rsidP="004A7A32">
            <w:r>
              <w:t>Identificatiecode van het product</w:t>
            </w:r>
          </w:p>
        </w:tc>
        <w:tc>
          <w:tcPr>
            <w:tcW w:w="2126" w:type="dxa"/>
          </w:tcPr>
          <w:p w14:paraId="6717E991" w14:textId="77777777" w:rsidR="001D6CF5" w:rsidRDefault="001D6CF5" w:rsidP="004A7A32"/>
        </w:tc>
      </w:tr>
      <w:tr w:rsidR="001D6CF5" w14:paraId="7AEDEFAC" w14:textId="77777777" w:rsidTr="002C07CB">
        <w:tc>
          <w:tcPr>
            <w:tcW w:w="2660" w:type="dxa"/>
          </w:tcPr>
          <w:p w14:paraId="71D7B397" w14:textId="36B116C7" w:rsidR="001D6CF5" w:rsidRDefault="001D6CF5" w:rsidP="004A7A32">
            <w:r>
              <w:t>Version</w:t>
            </w:r>
          </w:p>
        </w:tc>
        <w:tc>
          <w:tcPr>
            <w:tcW w:w="5245" w:type="dxa"/>
          </w:tcPr>
          <w:p w14:paraId="7B11A13C" w14:textId="39F3FAF2" w:rsidR="002C07CB" w:rsidRDefault="002C07CB" w:rsidP="004A7A32">
            <w:r>
              <w:t>Versie van het product</w:t>
            </w:r>
          </w:p>
        </w:tc>
        <w:tc>
          <w:tcPr>
            <w:tcW w:w="2126" w:type="dxa"/>
          </w:tcPr>
          <w:p w14:paraId="6E6384E3" w14:textId="77777777" w:rsidR="001D6CF5" w:rsidRDefault="001D6CF5" w:rsidP="004A7A32"/>
        </w:tc>
      </w:tr>
      <w:tr w:rsidR="001D6CF5" w14:paraId="74C76FCD" w14:textId="77777777" w:rsidTr="002C07CB">
        <w:tc>
          <w:tcPr>
            <w:tcW w:w="2660" w:type="dxa"/>
          </w:tcPr>
          <w:p w14:paraId="4C82EB77" w14:textId="35322833" w:rsidR="001D6CF5" w:rsidRDefault="001D6CF5" w:rsidP="004A7A32">
            <w:r>
              <w:t>SubListCode</w:t>
            </w:r>
          </w:p>
        </w:tc>
        <w:tc>
          <w:tcPr>
            <w:tcW w:w="5245" w:type="dxa"/>
          </w:tcPr>
          <w:p w14:paraId="55900EE5" w14:textId="64B24CC9" w:rsidR="001D6CF5" w:rsidRDefault="002C07CB" w:rsidP="004A7A32">
            <w:r>
              <w:t>Onderverdeling van de identificatiecode</w:t>
            </w:r>
          </w:p>
        </w:tc>
        <w:tc>
          <w:tcPr>
            <w:tcW w:w="2126" w:type="dxa"/>
          </w:tcPr>
          <w:p w14:paraId="129838CB" w14:textId="77777777" w:rsidR="001D6CF5" w:rsidRDefault="001D6CF5" w:rsidP="004A7A32"/>
        </w:tc>
      </w:tr>
      <w:tr w:rsidR="001D6CF5" w14:paraId="61354A98" w14:textId="77777777" w:rsidTr="002C07CB">
        <w:tc>
          <w:tcPr>
            <w:tcW w:w="2660" w:type="dxa"/>
          </w:tcPr>
          <w:p w14:paraId="200B5B7B" w14:textId="0944C0CE" w:rsidR="001D6CF5" w:rsidRDefault="001D6CF5" w:rsidP="004A7A32">
            <w:r>
              <w:t>Distributor</w:t>
            </w:r>
          </w:p>
        </w:tc>
        <w:tc>
          <w:tcPr>
            <w:tcW w:w="5245" w:type="dxa"/>
          </w:tcPr>
          <w:p w14:paraId="6EC13C8C" w14:textId="7FB00AE3" w:rsidR="001D6CF5" w:rsidRDefault="002C07CB" w:rsidP="004A7A32">
            <w:r>
              <w:t>Verdeler van het product</w:t>
            </w:r>
          </w:p>
        </w:tc>
        <w:tc>
          <w:tcPr>
            <w:tcW w:w="2126" w:type="dxa"/>
          </w:tcPr>
          <w:p w14:paraId="063CAFEA" w14:textId="3A8BF689" w:rsidR="001D6CF5" w:rsidRDefault="002C07CB" w:rsidP="004A7A32">
            <w:r>
              <w:t>905 en 907</w:t>
            </w:r>
          </w:p>
        </w:tc>
      </w:tr>
      <w:tr w:rsidR="001D6CF5" w14:paraId="3313965F" w14:textId="77777777" w:rsidTr="002C07CB">
        <w:tc>
          <w:tcPr>
            <w:tcW w:w="2660" w:type="dxa"/>
          </w:tcPr>
          <w:p w14:paraId="50E0F05E" w14:textId="0B2B19D1" w:rsidR="001D6CF5" w:rsidRDefault="001D6CF5" w:rsidP="004A7A32">
            <w:r>
              <w:t>Manufacturer</w:t>
            </w:r>
          </w:p>
        </w:tc>
        <w:tc>
          <w:tcPr>
            <w:tcW w:w="5245" w:type="dxa"/>
          </w:tcPr>
          <w:p w14:paraId="60723138" w14:textId="368F5148" w:rsidR="001D6CF5" w:rsidRDefault="002C07CB" w:rsidP="004A7A32">
            <w:r>
              <w:t>Fabrikant of merk van het product</w:t>
            </w:r>
          </w:p>
        </w:tc>
        <w:tc>
          <w:tcPr>
            <w:tcW w:w="2126" w:type="dxa"/>
          </w:tcPr>
          <w:p w14:paraId="17D720D7" w14:textId="77777777" w:rsidR="001D6CF5" w:rsidRDefault="001D6CF5" w:rsidP="004A7A32"/>
        </w:tc>
      </w:tr>
      <w:tr w:rsidR="001D6CF5" w14:paraId="3E653D0A" w14:textId="77777777" w:rsidTr="002C07CB">
        <w:tc>
          <w:tcPr>
            <w:tcW w:w="2660" w:type="dxa"/>
          </w:tcPr>
          <w:p w14:paraId="68202F01" w14:textId="75255CE2" w:rsidR="001D6CF5" w:rsidRDefault="001D6CF5" w:rsidP="004A7A32">
            <w:r>
              <w:t>Name</w:t>
            </w:r>
          </w:p>
        </w:tc>
        <w:tc>
          <w:tcPr>
            <w:tcW w:w="5245" w:type="dxa"/>
          </w:tcPr>
          <w:p w14:paraId="35B82FE7" w14:textId="554175A3" w:rsidR="001D6CF5" w:rsidRDefault="002C07CB" w:rsidP="004A7A32">
            <w:r>
              <w:t>Naam van het product</w:t>
            </w:r>
          </w:p>
        </w:tc>
        <w:tc>
          <w:tcPr>
            <w:tcW w:w="2126" w:type="dxa"/>
          </w:tcPr>
          <w:p w14:paraId="76127D7E" w14:textId="77777777" w:rsidR="001D6CF5" w:rsidRDefault="001D6CF5" w:rsidP="004A7A32"/>
        </w:tc>
      </w:tr>
      <w:tr w:rsidR="001D6CF5" w14:paraId="702C093B" w14:textId="77777777" w:rsidTr="002C07CB">
        <w:tc>
          <w:tcPr>
            <w:tcW w:w="2660" w:type="dxa"/>
          </w:tcPr>
          <w:p w14:paraId="04DFD0BA" w14:textId="38A81ED9" w:rsidR="001D6CF5" w:rsidRDefault="001D6CF5" w:rsidP="004A7A32">
            <w:r>
              <w:t>Reference</w:t>
            </w:r>
          </w:p>
        </w:tc>
        <w:tc>
          <w:tcPr>
            <w:tcW w:w="5245" w:type="dxa"/>
          </w:tcPr>
          <w:p w14:paraId="550D60D3" w14:textId="77777777" w:rsidR="001D6CF5" w:rsidRDefault="002C07CB" w:rsidP="004A7A32">
            <w:r>
              <w:t>Referentie</w:t>
            </w:r>
            <w:r w:rsidR="00222CF5">
              <w:t>(s)</w:t>
            </w:r>
            <w:r>
              <w:t xml:space="preserve"> van het product</w:t>
            </w:r>
            <w:r w:rsidR="00222CF5">
              <w:t xml:space="preserve">, indien meerdere referenties voor </w:t>
            </w:r>
            <w:r w:rsidR="00CC3576">
              <w:t>hetzelfde product zullen deze gescheiden zijn met een ;</w:t>
            </w:r>
          </w:p>
          <w:p w14:paraId="1957205A" w14:textId="791153E6" w:rsidR="00C529C2" w:rsidRDefault="00D32AC5" w:rsidP="004A7A32">
            <w:r>
              <w:t xml:space="preserve">Opgelet: oude producten in de database kunnen nog </w:t>
            </w:r>
            <w:r w:rsidR="006824D0">
              <w:t>andere systemen gebruiken zoals een X ipv een reeks referentienummers</w:t>
            </w:r>
          </w:p>
        </w:tc>
        <w:tc>
          <w:tcPr>
            <w:tcW w:w="2126" w:type="dxa"/>
          </w:tcPr>
          <w:p w14:paraId="3E80D9B0" w14:textId="77777777" w:rsidR="001D6CF5" w:rsidRDefault="001D6CF5" w:rsidP="004A7A32"/>
        </w:tc>
      </w:tr>
      <w:tr w:rsidR="001D6CF5" w14:paraId="6A453714" w14:textId="77777777" w:rsidTr="002C07CB">
        <w:tc>
          <w:tcPr>
            <w:tcW w:w="2660" w:type="dxa"/>
          </w:tcPr>
          <w:p w14:paraId="092B465A" w14:textId="55B4DF8B" w:rsidR="001D6CF5" w:rsidRDefault="001D6CF5" w:rsidP="004A7A32">
            <w:r>
              <w:t>ValidFrom</w:t>
            </w:r>
          </w:p>
        </w:tc>
        <w:tc>
          <w:tcPr>
            <w:tcW w:w="5245" w:type="dxa"/>
          </w:tcPr>
          <w:p w14:paraId="5C36A284" w14:textId="795FE4E6" w:rsidR="001D6CF5" w:rsidRDefault="002C07CB" w:rsidP="004A7A32">
            <w:r>
              <w:t>Begindatum van de versie van het product</w:t>
            </w:r>
          </w:p>
        </w:tc>
        <w:tc>
          <w:tcPr>
            <w:tcW w:w="2126" w:type="dxa"/>
          </w:tcPr>
          <w:p w14:paraId="37058828" w14:textId="77777777" w:rsidR="001D6CF5" w:rsidRDefault="001D6CF5" w:rsidP="004A7A32"/>
        </w:tc>
      </w:tr>
      <w:tr w:rsidR="001D6CF5" w14:paraId="2D3EA360" w14:textId="77777777" w:rsidTr="002C07CB">
        <w:tc>
          <w:tcPr>
            <w:tcW w:w="2660" w:type="dxa"/>
          </w:tcPr>
          <w:p w14:paraId="7C5EDE37" w14:textId="135BF1CF" w:rsidR="001D6CF5" w:rsidRDefault="001D6CF5" w:rsidP="004A7A32">
            <w:r>
              <w:t>ValidTo</w:t>
            </w:r>
          </w:p>
        </w:tc>
        <w:tc>
          <w:tcPr>
            <w:tcW w:w="5245" w:type="dxa"/>
          </w:tcPr>
          <w:p w14:paraId="5E7FF005" w14:textId="4B55A9E7" w:rsidR="001D6CF5" w:rsidRDefault="002C07CB" w:rsidP="004A7A32">
            <w:r>
              <w:t>Einddatum van de versie van het product</w:t>
            </w:r>
          </w:p>
        </w:tc>
        <w:tc>
          <w:tcPr>
            <w:tcW w:w="2126" w:type="dxa"/>
          </w:tcPr>
          <w:p w14:paraId="6D27DC63" w14:textId="77777777" w:rsidR="001D6CF5" w:rsidRDefault="001D6CF5" w:rsidP="004A7A32"/>
        </w:tc>
      </w:tr>
      <w:tr w:rsidR="001D6CF5" w14:paraId="2D9916DE" w14:textId="77777777" w:rsidTr="002C07CB">
        <w:tc>
          <w:tcPr>
            <w:tcW w:w="2660" w:type="dxa"/>
          </w:tcPr>
          <w:p w14:paraId="7F19E044" w14:textId="2288D889" w:rsidR="001D6CF5" w:rsidRDefault="001D6CF5" w:rsidP="004A7A32">
            <w:r>
              <w:t>UpdatedOn</w:t>
            </w:r>
          </w:p>
        </w:tc>
        <w:tc>
          <w:tcPr>
            <w:tcW w:w="5245" w:type="dxa"/>
          </w:tcPr>
          <w:p w14:paraId="1EBD85F8" w14:textId="2D7A6476" w:rsidR="001D6CF5" w:rsidRDefault="00406DA0" w:rsidP="004A7A32">
            <w:r>
              <w:t>Datum van laatste wijziging</w:t>
            </w:r>
          </w:p>
        </w:tc>
        <w:tc>
          <w:tcPr>
            <w:tcW w:w="2126" w:type="dxa"/>
          </w:tcPr>
          <w:p w14:paraId="67C938E8" w14:textId="77777777" w:rsidR="001D6CF5" w:rsidRDefault="001D6CF5" w:rsidP="004A7A32"/>
        </w:tc>
      </w:tr>
      <w:tr w:rsidR="001D6CF5" w14:paraId="712B5B41" w14:textId="77777777" w:rsidTr="002C07CB">
        <w:tc>
          <w:tcPr>
            <w:tcW w:w="2660" w:type="dxa"/>
          </w:tcPr>
          <w:p w14:paraId="650EFC6B" w14:textId="3ADD1D7D" w:rsidR="001D6CF5" w:rsidRDefault="001D6CF5" w:rsidP="004A7A32">
            <w:r>
              <w:t>PublicPrice</w:t>
            </w:r>
          </w:p>
        </w:tc>
        <w:tc>
          <w:tcPr>
            <w:tcW w:w="5245" w:type="dxa"/>
          </w:tcPr>
          <w:p w14:paraId="0AF67070" w14:textId="306BC9EE" w:rsidR="001D6CF5" w:rsidRDefault="00406DA0" w:rsidP="004A7A32">
            <w:del w:id="3" w:author="Nathalie De Rudder (RIZIV-INAMI)" w:date="2023-04-07T11:56:00Z">
              <w:r w:rsidDel="00B87317">
                <w:delText>Publieke prijs</w:delText>
              </w:r>
            </w:del>
            <w:ins w:id="4" w:author="Nathalie De Rudder (RIZIV-INAMI)" w:date="2023-04-07T11:56:00Z">
              <w:r w:rsidR="00B87317">
                <w:t>Publieksprijs</w:t>
              </w:r>
            </w:ins>
          </w:p>
        </w:tc>
        <w:tc>
          <w:tcPr>
            <w:tcW w:w="2126" w:type="dxa"/>
          </w:tcPr>
          <w:p w14:paraId="2B442AD1" w14:textId="16121574" w:rsidR="001D6CF5" w:rsidRDefault="00406DA0" w:rsidP="004A7A32">
            <w:r>
              <w:t>901, 903, 906, 907</w:t>
            </w:r>
          </w:p>
        </w:tc>
      </w:tr>
      <w:tr w:rsidR="001D6CF5" w14:paraId="01896577" w14:textId="77777777" w:rsidTr="002C07CB">
        <w:tc>
          <w:tcPr>
            <w:tcW w:w="2660" w:type="dxa"/>
          </w:tcPr>
          <w:p w14:paraId="2758C9D2" w14:textId="77BD051D" w:rsidR="001D6CF5" w:rsidRDefault="001D6CF5" w:rsidP="004A7A32">
            <w:r>
              <w:t>Reimbursement</w:t>
            </w:r>
          </w:p>
        </w:tc>
        <w:tc>
          <w:tcPr>
            <w:tcW w:w="5245" w:type="dxa"/>
          </w:tcPr>
          <w:p w14:paraId="144344D9" w14:textId="4F7D2B49" w:rsidR="001D6CF5" w:rsidRDefault="00406DA0" w:rsidP="004A7A32">
            <w:r>
              <w:t>Bedrag van de terugbetaling</w:t>
            </w:r>
          </w:p>
        </w:tc>
        <w:tc>
          <w:tcPr>
            <w:tcW w:w="2126" w:type="dxa"/>
          </w:tcPr>
          <w:p w14:paraId="73B4FE36" w14:textId="46E3430A" w:rsidR="001D6CF5" w:rsidRDefault="00A62821" w:rsidP="004A7A32">
            <w:r>
              <w:t xml:space="preserve">900, </w:t>
            </w:r>
            <w:r w:rsidR="00FE004C">
              <w:t xml:space="preserve">901, </w:t>
            </w:r>
            <w:r w:rsidR="00D45FDC">
              <w:t xml:space="preserve">902, </w:t>
            </w:r>
            <w:r w:rsidR="00FE004C">
              <w:t xml:space="preserve">903, </w:t>
            </w:r>
            <w:r w:rsidR="00406DA0">
              <w:t>907</w:t>
            </w:r>
          </w:p>
        </w:tc>
      </w:tr>
      <w:tr w:rsidR="001D6CF5" w14:paraId="3993065D" w14:textId="77777777" w:rsidTr="002C07CB">
        <w:tc>
          <w:tcPr>
            <w:tcW w:w="2660" w:type="dxa"/>
          </w:tcPr>
          <w:p w14:paraId="561D8A0F" w14:textId="05E8FC95" w:rsidR="001D6CF5" w:rsidRDefault="001D6CF5" w:rsidP="004A7A32">
            <w:r>
              <w:t>Supplement</w:t>
            </w:r>
          </w:p>
        </w:tc>
        <w:tc>
          <w:tcPr>
            <w:tcW w:w="5245" w:type="dxa"/>
          </w:tcPr>
          <w:p w14:paraId="46465510" w14:textId="1559F3EE" w:rsidR="001D6CF5" w:rsidRDefault="00406DA0" w:rsidP="004A7A32">
            <w:r>
              <w:t>Eventueel supplement ten laste van de patiënt</w:t>
            </w:r>
          </w:p>
        </w:tc>
        <w:tc>
          <w:tcPr>
            <w:tcW w:w="2126" w:type="dxa"/>
          </w:tcPr>
          <w:p w14:paraId="133A2B12" w14:textId="66301EFA" w:rsidR="001D6CF5" w:rsidRDefault="00406DA0" w:rsidP="004A7A32">
            <w:r>
              <w:t>907</w:t>
            </w:r>
          </w:p>
        </w:tc>
      </w:tr>
      <w:tr w:rsidR="001D6CF5" w:rsidRPr="00406DA0" w14:paraId="422F279B" w14:textId="77777777" w:rsidTr="002C07CB">
        <w:tc>
          <w:tcPr>
            <w:tcW w:w="2660" w:type="dxa"/>
          </w:tcPr>
          <w:p w14:paraId="5867F9CC" w14:textId="3D0B97C6" w:rsidR="001D6CF5" w:rsidRDefault="001D6CF5" w:rsidP="004A7A32">
            <w:r>
              <w:t>SupplementCode</w:t>
            </w:r>
          </w:p>
        </w:tc>
        <w:tc>
          <w:tcPr>
            <w:tcW w:w="5245" w:type="dxa"/>
          </w:tcPr>
          <w:p w14:paraId="27E6E30C" w14:textId="01061C51" w:rsidR="001D6CF5" w:rsidRPr="00406DA0" w:rsidRDefault="00406DA0" w:rsidP="004A7A32">
            <w:pPr>
              <w:rPr>
                <w:lang w:val="en-GB"/>
              </w:rPr>
            </w:pPr>
            <w:r w:rsidRPr="00406DA0">
              <w:rPr>
                <w:lang w:val="en-GB"/>
              </w:rPr>
              <w:t xml:space="preserve">A of S (voor 900 en 902) of </w:t>
            </w:r>
            <w:r>
              <w:rPr>
                <w:lang w:val="en-GB"/>
              </w:rPr>
              <w:t>A / B / C (voor 903)</w:t>
            </w:r>
          </w:p>
        </w:tc>
        <w:tc>
          <w:tcPr>
            <w:tcW w:w="2126" w:type="dxa"/>
          </w:tcPr>
          <w:p w14:paraId="5FA11854" w14:textId="63ECA09F" w:rsidR="001D6CF5" w:rsidRPr="00406DA0" w:rsidRDefault="00406DA0" w:rsidP="004A7A32">
            <w:pPr>
              <w:rPr>
                <w:lang w:val="en-GB"/>
              </w:rPr>
            </w:pPr>
            <w:r>
              <w:rPr>
                <w:lang w:val="en-GB"/>
              </w:rPr>
              <w:t>900, 902, 903</w:t>
            </w:r>
          </w:p>
        </w:tc>
      </w:tr>
      <w:tr w:rsidR="001D6CF5" w14:paraId="2725D0B7" w14:textId="77777777" w:rsidTr="002C07CB">
        <w:tc>
          <w:tcPr>
            <w:tcW w:w="2660" w:type="dxa"/>
          </w:tcPr>
          <w:p w14:paraId="20A8744E" w14:textId="49AA8A14" w:rsidR="001D6CF5" w:rsidRDefault="001D6CF5" w:rsidP="004A7A32">
            <w:r>
              <w:t>Distortion</w:t>
            </w:r>
          </w:p>
        </w:tc>
        <w:tc>
          <w:tcPr>
            <w:tcW w:w="5245" w:type="dxa"/>
          </w:tcPr>
          <w:p w14:paraId="7982882F" w14:textId="4680960E" w:rsidR="001D6CF5" w:rsidRDefault="00406DA0" w:rsidP="004A7A32">
            <w:r>
              <w:t>Distortie van het hoortoestel</w:t>
            </w:r>
          </w:p>
        </w:tc>
        <w:tc>
          <w:tcPr>
            <w:tcW w:w="2126" w:type="dxa"/>
          </w:tcPr>
          <w:p w14:paraId="1FAF6797" w14:textId="5628232F" w:rsidR="001D6CF5" w:rsidRDefault="00406DA0" w:rsidP="004A7A32">
            <w:r>
              <w:t>905</w:t>
            </w:r>
          </w:p>
        </w:tc>
      </w:tr>
      <w:tr w:rsidR="00406DA0" w14:paraId="5506C392" w14:textId="77777777" w:rsidTr="002C07CB">
        <w:tc>
          <w:tcPr>
            <w:tcW w:w="2660" w:type="dxa"/>
          </w:tcPr>
          <w:p w14:paraId="70C4D38B" w14:textId="790E8CFB" w:rsidR="00406DA0" w:rsidRDefault="00406DA0" w:rsidP="00406DA0">
            <w:r>
              <w:t>FrequencyRange</w:t>
            </w:r>
          </w:p>
        </w:tc>
        <w:tc>
          <w:tcPr>
            <w:tcW w:w="5245" w:type="dxa"/>
          </w:tcPr>
          <w:p w14:paraId="49F47E3F" w14:textId="6FD9C6CA" w:rsidR="00406DA0" w:rsidRDefault="00406DA0" w:rsidP="00406DA0">
            <w:r>
              <w:t>Frekwentiebereik van het hoortoestel</w:t>
            </w:r>
          </w:p>
        </w:tc>
        <w:tc>
          <w:tcPr>
            <w:tcW w:w="2126" w:type="dxa"/>
          </w:tcPr>
          <w:p w14:paraId="439C0F61" w14:textId="0C63ABC1" w:rsidR="00406DA0" w:rsidRDefault="00406DA0" w:rsidP="00406DA0">
            <w:r>
              <w:t>905</w:t>
            </w:r>
          </w:p>
        </w:tc>
      </w:tr>
      <w:tr w:rsidR="00406DA0" w14:paraId="126114A1" w14:textId="77777777" w:rsidTr="002C07CB">
        <w:tc>
          <w:tcPr>
            <w:tcW w:w="2660" w:type="dxa"/>
          </w:tcPr>
          <w:p w14:paraId="7F898EE1" w14:textId="45B89684" w:rsidR="00406DA0" w:rsidRDefault="00406DA0" w:rsidP="00406DA0">
            <w:r>
              <w:t>PrivateLabel</w:t>
            </w:r>
          </w:p>
        </w:tc>
        <w:tc>
          <w:tcPr>
            <w:tcW w:w="5245" w:type="dxa"/>
          </w:tcPr>
          <w:p w14:paraId="5B3B3B95" w14:textId="3D873B5D" w:rsidR="00406DA0" w:rsidRDefault="00406DA0" w:rsidP="00406DA0">
            <w:r>
              <w:t>Aanduiding PL of niet (boolean)</w:t>
            </w:r>
          </w:p>
        </w:tc>
        <w:tc>
          <w:tcPr>
            <w:tcW w:w="2126" w:type="dxa"/>
          </w:tcPr>
          <w:p w14:paraId="0A69A810" w14:textId="66C0B8AB" w:rsidR="00406DA0" w:rsidRDefault="00406DA0" w:rsidP="00406DA0">
            <w:r>
              <w:t>905</w:t>
            </w:r>
          </w:p>
        </w:tc>
      </w:tr>
      <w:tr w:rsidR="00406DA0" w14:paraId="141714D4" w14:textId="77777777" w:rsidTr="002C07CB">
        <w:tc>
          <w:tcPr>
            <w:tcW w:w="2660" w:type="dxa"/>
          </w:tcPr>
          <w:p w14:paraId="31611B69" w14:textId="542DA56B" w:rsidR="00406DA0" w:rsidRDefault="00406DA0" w:rsidP="00406DA0">
            <w:r w:rsidRPr="002C07CB">
              <w:t>OriginalIdentificationCode</w:t>
            </w:r>
          </w:p>
        </w:tc>
        <w:tc>
          <w:tcPr>
            <w:tcW w:w="5245" w:type="dxa"/>
          </w:tcPr>
          <w:p w14:paraId="75656A73" w14:textId="30DB438B" w:rsidR="00406DA0" w:rsidRDefault="00406DA0" w:rsidP="00406DA0">
            <w:r>
              <w:t>Indien PL, identificatiecode van het origineel toestel</w:t>
            </w:r>
          </w:p>
        </w:tc>
        <w:tc>
          <w:tcPr>
            <w:tcW w:w="2126" w:type="dxa"/>
          </w:tcPr>
          <w:p w14:paraId="4EB1BFC7" w14:textId="0A7962BF" w:rsidR="00406DA0" w:rsidRDefault="00406DA0" w:rsidP="00406DA0">
            <w:r>
              <w:t>905</w:t>
            </w:r>
          </w:p>
        </w:tc>
      </w:tr>
      <w:tr w:rsidR="00406DA0" w14:paraId="692CFF17" w14:textId="77777777" w:rsidTr="002C07CB">
        <w:tc>
          <w:tcPr>
            <w:tcW w:w="2660" w:type="dxa"/>
          </w:tcPr>
          <w:p w14:paraId="6B3E477F" w14:textId="7D1AB645" w:rsidR="00406DA0" w:rsidRDefault="00406DA0" w:rsidP="00406DA0">
            <w:r w:rsidRPr="002C07CB">
              <w:t>OriginalBrand</w:t>
            </w:r>
          </w:p>
        </w:tc>
        <w:tc>
          <w:tcPr>
            <w:tcW w:w="5245" w:type="dxa"/>
          </w:tcPr>
          <w:p w14:paraId="4F49CC5F" w14:textId="1AE79613" w:rsidR="00406DA0" w:rsidRDefault="00406DA0" w:rsidP="00406DA0">
            <w:r>
              <w:t>Indien PL, merk van het origineel toestel</w:t>
            </w:r>
          </w:p>
        </w:tc>
        <w:tc>
          <w:tcPr>
            <w:tcW w:w="2126" w:type="dxa"/>
          </w:tcPr>
          <w:p w14:paraId="5D322E74" w14:textId="6DCDFF11" w:rsidR="00406DA0" w:rsidRDefault="00406DA0" w:rsidP="00406DA0">
            <w:r>
              <w:t>905</w:t>
            </w:r>
          </w:p>
        </w:tc>
      </w:tr>
      <w:tr w:rsidR="00406DA0" w14:paraId="60351343" w14:textId="77777777" w:rsidTr="002C07CB">
        <w:tc>
          <w:tcPr>
            <w:tcW w:w="2660" w:type="dxa"/>
          </w:tcPr>
          <w:p w14:paraId="7E430538" w14:textId="0C0CFAF2" w:rsidR="00406DA0" w:rsidRDefault="00406DA0" w:rsidP="00406DA0">
            <w:r w:rsidRPr="002C07CB">
              <w:t>OriginalName</w:t>
            </w:r>
          </w:p>
        </w:tc>
        <w:tc>
          <w:tcPr>
            <w:tcW w:w="5245" w:type="dxa"/>
          </w:tcPr>
          <w:p w14:paraId="6C2C3CD0" w14:textId="19EB6176" w:rsidR="00406DA0" w:rsidRDefault="00406DA0" w:rsidP="00406DA0">
            <w:r>
              <w:t>Indien PL, naam van het origineel toestel</w:t>
            </w:r>
          </w:p>
        </w:tc>
        <w:tc>
          <w:tcPr>
            <w:tcW w:w="2126" w:type="dxa"/>
          </w:tcPr>
          <w:p w14:paraId="7825E0FC" w14:textId="12BF2C89" w:rsidR="00406DA0" w:rsidRDefault="00406DA0" w:rsidP="00406DA0">
            <w:r>
              <w:t>905</w:t>
            </w:r>
          </w:p>
        </w:tc>
      </w:tr>
      <w:tr w:rsidR="00406DA0" w14:paraId="3631B937" w14:textId="77777777" w:rsidTr="002C07CB">
        <w:tc>
          <w:tcPr>
            <w:tcW w:w="2660" w:type="dxa"/>
          </w:tcPr>
          <w:p w14:paraId="6F30EAF2" w14:textId="2DD674CB" w:rsidR="00406DA0" w:rsidRDefault="00406DA0" w:rsidP="00406DA0">
            <w:r w:rsidRPr="002C07CB">
              <w:t>OriginalReference</w:t>
            </w:r>
          </w:p>
        </w:tc>
        <w:tc>
          <w:tcPr>
            <w:tcW w:w="5245" w:type="dxa"/>
          </w:tcPr>
          <w:p w14:paraId="42B23E8C" w14:textId="66330DA9" w:rsidR="00406DA0" w:rsidRDefault="00406DA0" w:rsidP="00406DA0">
            <w:r>
              <w:t>Indien PL, referentie van het origineel toestel</w:t>
            </w:r>
          </w:p>
        </w:tc>
        <w:tc>
          <w:tcPr>
            <w:tcW w:w="2126" w:type="dxa"/>
          </w:tcPr>
          <w:p w14:paraId="4B166BC8" w14:textId="4B1C32E6" w:rsidR="00406DA0" w:rsidRDefault="00406DA0" w:rsidP="00406DA0">
            <w:r>
              <w:t>905</w:t>
            </w:r>
          </w:p>
        </w:tc>
      </w:tr>
      <w:tr w:rsidR="00406DA0" w14:paraId="5F66F763" w14:textId="77777777" w:rsidTr="002C07CB">
        <w:tc>
          <w:tcPr>
            <w:tcW w:w="2660" w:type="dxa"/>
          </w:tcPr>
          <w:p w14:paraId="2C9B397D" w14:textId="37CFA29E" w:rsidR="00406DA0" w:rsidRDefault="00406DA0" w:rsidP="00406DA0">
            <w:r w:rsidRPr="002C07CB">
              <w:t>TechnologyLevel</w:t>
            </w:r>
          </w:p>
        </w:tc>
        <w:tc>
          <w:tcPr>
            <w:tcW w:w="5245" w:type="dxa"/>
          </w:tcPr>
          <w:p w14:paraId="59F94753" w14:textId="55B347C1" w:rsidR="00406DA0" w:rsidRDefault="00406DA0" w:rsidP="00406DA0">
            <w:r>
              <w:t>Technologisch niveau van het hoortoestel</w:t>
            </w:r>
          </w:p>
        </w:tc>
        <w:tc>
          <w:tcPr>
            <w:tcW w:w="2126" w:type="dxa"/>
          </w:tcPr>
          <w:p w14:paraId="4B322FF7" w14:textId="13D98510" w:rsidR="00406DA0" w:rsidRDefault="00406DA0" w:rsidP="00406DA0">
            <w:r>
              <w:t>905</w:t>
            </w:r>
          </w:p>
        </w:tc>
      </w:tr>
      <w:tr w:rsidR="00406DA0" w14:paraId="54960279" w14:textId="77777777" w:rsidTr="002C07CB">
        <w:tc>
          <w:tcPr>
            <w:tcW w:w="2660" w:type="dxa"/>
          </w:tcPr>
          <w:p w14:paraId="0C2D76F2" w14:textId="24C63A2D" w:rsidR="00406DA0" w:rsidRDefault="00406DA0" w:rsidP="00406DA0">
            <w:r w:rsidRPr="002C07CB">
              <w:t>IdentificationWarranty</w:t>
            </w:r>
          </w:p>
        </w:tc>
        <w:tc>
          <w:tcPr>
            <w:tcW w:w="5245" w:type="dxa"/>
          </w:tcPr>
          <w:p w14:paraId="4738DD8F" w14:textId="4A6728F5" w:rsidR="00406DA0" w:rsidRDefault="00406DA0" w:rsidP="00406DA0">
            <w:r>
              <w:t>Identificatiecode van de garantieverlenging</w:t>
            </w:r>
          </w:p>
        </w:tc>
        <w:tc>
          <w:tcPr>
            <w:tcW w:w="2126" w:type="dxa"/>
          </w:tcPr>
          <w:p w14:paraId="6B9880E7" w14:textId="1DF152FF" w:rsidR="00406DA0" w:rsidRDefault="00406DA0" w:rsidP="00406DA0">
            <w:r>
              <w:t>90</w:t>
            </w:r>
            <w:r w:rsidR="00C32CC2">
              <w:t>702 - 90707</w:t>
            </w:r>
          </w:p>
        </w:tc>
      </w:tr>
      <w:tr w:rsidR="00C32CC2" w14:paraId="49239041" w14:textId="77777777" w:rsidTr="002C07CB">
        <w:tc>
          <w:tcPr>
            <w:tcW w:w="2660" w:type="dxa"/>
          </w:tcPr>
          <w:p w14:paraId="19E9ACCF" w14:textId="1835E967" w:rsidR="00C32CC2" w:rsidRDefault="00C32CC2" w:rsidP="00C32CC2">
            <w:r w:rsidRPr="002C07CB">
              <w:t>PriceExtensionWarranty</w:t>
            </w:r>
          </w:p>
        </w:tc>
        <w:tc>
          <w:tcPr>
            <w:tcW w:w="5245" w:type="dxa"/>
          </w:tcPr>
          <w:p w14:paraId="3497344D" w14:textId="484EF219" w:rsidR="00C32CC2" w:rsidRDefault="00C32CC2" w:rsidP="00C32CC2">
            <w:r>
              <w:t>Prijs van de garantieverlenging</w:t>
            </w:r>
          </w:p>
        </w:tc>
        <w:tc>
          <w:tcPr>
            <w:tcW w:w="2126" w:type="dxa"/>
          </w:tcPr>
          <w:p w14:paraId="27BE432B" w14:textId="0739F57A" w:rsidR="00C32CC2" w:rsidRDefault="00C32CC2" w:rsidP="00C32CC2">
            <w:r>
              <w:t>90702 - 90707</w:t>
            </w:r>
          </w:p>
        </w:tc>
      </w:tr>
      <w:tr w:rsidR="00C32CC2" w14:paraId="7BE2BC1B" w14:textId="77777777" w:rsidTr="002C07CB">
        <w:tc>
          <w:tcPr>
            <w:tcW w:w="2660" w:type="dxa"/>
          </w:tcPr>
          <w:p w14:paraId="7461D9F6" w14:textId="2DDA83DA" w:rsidR="00C32CC2" w:rsidRDefault="00C32CC2" w:rsidP="00C32CC2">
            <w:r w:rsidRPr="002C07CB">
              <w:t>ReimbursementWarranty</w:t>
            </w:r>
          </w:p>
        </w:tc>
        <w:tc>
          <w:tcPr>
            <w:tcW w:w="5245" w:type="dxa"/>
          </w:tcPr>
          <w:p w14:paraId="68F3B617" w14:textId="28852D13" w:rsidR="00C32CC2" w:rsidRDefault="00C32CC2" w:rsidP="00C32CC2">
            <w:r>
              <w:t>Bedrag van de terugbetaling voor garantieverlenging</w:t>
            </w:r>
          </w:p>
        </w:tc>
        <w:tc>
          <w:tcPr>
            <w:tcW w:w="2126" w:type="dxa"/>
          </w:tcPr>
          <w:p w14:paraId="689D76C8" w14:textId="5EFA25A1" w:rsidR="00C32CC2" w:rsidRDefault="00C32CC2" w:rsidP="00C32CC2">
            <w:r>
              <w:t>90702 - 90707</w:t>
            </w:r>
          </w:p>
        </w:tc>
      </w:tr>
      <w:tr w:rsidR="00C32CC2" w14:paraId="22724F78" w14:textId="77777777" w:rsidTr="002C07CB">
        <w:tc>
          <w:tcPr>
            <w:tcW w:w="2660" w:type="dxa"/>
          </w:tcPr>
          <w:p w14:paraId="445755C3" w14:textId="33CE0FBF" w:rsidR="00C32CC2" w:rsidRDefault="00C32CC2" w:rsidP="00C32CC2">
            <w:r w:rsidRPr="002C07CB">
              <w:t>SupplementWarranty</w:t>
            </w:r>
          </w:p>
        </w:tc>
        <w:tc>
          <w:tcPr>
            <w:tcW w:w="5245" w:type="dxa"/>
          </w:tcPr>
          <w:p w14:paraId="658200B7" w14:textId="69C9F525" w:rsidR="00C32CC2" w:rsidRDefault="00C32CC2" w:rsidP="00C32CC2">
            <w:r>
              <w:t>Eventueel supplement ten laste van de patiënt voor de garantieverlenging</w:t>
            </w:r>
          </w:p>
        </w:tc>
        <w:tc>
          <w:tcPr>
            <w:tcW w:w="2126" w:type="dxa"/>
          </w:tcPr>
          <w:p w14:paraId="47625561" w14:textId="6E669F1F" w:rsidR="00C32CC2" w:rsidRDefault="00C32CC2" w:rsidP="00C32CC2">
            <w:r>
              <w:t>90702 - 90707</w:t>
            </w:r>
          </w:p>
        </w:tc>
      </w:tr>
      <w:tr w:rsidR="00130B7D" w14:paraId="68270C14" w14:textId="77777777" w:rsidTr="002C07CB">
        <w:tc>
          <w:tcPr>
            <w:tcW w:w="2660" w:type="dxa"/>
          </w:tcPr>
          <w:p w14:paraId="280D3B32" w14:textId="1862916F" w:rsidR="00130B7D" w:rsidRDefault="00130B7D" w:rsidP="00130B7D">
            <w:r w:rsidRPr="002C07CB">
              <w:t>NomenValidFrom</w:t>
            </w:r>
          </w:p>
        </w:tc>
        <w:tc>
          <w:tcPr>
            <w:tcW w:w="5245" w:type="dxa"/>
          </w:tcPr>
          <w:p w14:paraId="1EA4A9EF" w14:textId="61C3FC5E" w:rsidR="00130B7D" w:rsidRDefault="00130B7D" w:rsidP="00130B7D">
            <w:r>
              <w:t>Begindatum geldigheid terugbetaling</w:t>
            </w:r>
          </w:p>
        </w:tc>
        <w:tc>
          <w:tcPr>
            <w:tcW w:w="2126" w:type="dxa"/>
          </w:tcPr>
          <w:p w14:paraId="2E17F537" w14:textId="5DA1D6C9" w:rsidR="00130B7D" w:rsidRDefault="00130B7D" w:rsidP="00130B7D">
            <w:r w:rsidRPr="0096444F">
              <w:t>90702 - 90707</w:t>
            </w:r>
          </w:p>
        </w:tc>
      </w:tr>
      <w:tr w:rsidR="00130B7D" w14:paraId="2FAD0B6A" w14:textId="77777777" w:rsidTr="002C07CB">
        <w:tc>
          <w:tcPr>
            <w:tcW w:w="2660" w:type="dxa"/>
          </w:tcPr>
          <w:p w14:paraId="3D0757F2" w14:textId="278C954B" w:rsidR="00130B7D" w:rsidRDefault="00130B7D" w:rsidP="00130B7D">
            <w:r w:rsidRPr="002C07CB">
              <w:t>NomenValidTo</w:t>
            </w:r>
          </w:p>
        </w:tc>
        <w:tc>
          <w:tcPr>
            <w:tcW w:w="5245" w:type="dxa"/>
          </w:tcPr>
          <w:p w14:paraId="5DC5C258" w14:textId="595335AE" w:rsidR="00130B7D" w:rsidRDefault="00130B7D" w:rsidP="00130B7D">
            <w:r>
              <w:t>Einddatum geldigheid terugbetaling</w:t>
            </w:r>
          </w:p>
        </w:tc>
        <w:tc>
          <w:tcPr>
            <w:tcW w:w="2126" w:type="dxa"/>
          </w:tcPr>
          <w:p w14:paraId="06BD853C" w14:textId="24B9C9AB" w:rsidR="00130B7D" w:rsidRDefault="00130B7D" w:rsidP="00130B7D">
            <w:r w:rsidRPr="0096444F">
              <w:t>90702 - 90707</w:t>
            </w:r>
          </w:p>
        </w:tc>
      </w:tr>
      <w:tr w:rsidR="00130B7D" w14:paraId="4CE3F6DD" w14:textId="77777777" w:rsidTr="002C07CB">
        <w:tc>
          <w:tcPr>
            <w:tcW w:w="2660" w:type="dxa"/>
          </w:tcPr>
          <w:p w14:paraId="1C9BB954" w14:textId="408B6924" w:rsidR="00130B7D" w:rsidRDefault="00130B7D" w:rsidP="00130B7D">
            <w:r w:rsidRPr="002C07CB">
              <w:t>NomenWarrantyValidFrom</w:t>
            </w:r>
          </w:p>
        </w:tc>
        <w:tc>
          <w:tcPr>
            <w:tcW w:w="5245" w:type="dxa"/>
          </w:tcPr>
          <w:p w14:paraId="1D217A80" w14:textId="26EFD4C0" w:rsidR="00130B7D" w:rsidRDefault="00130B7D" w:rsidP="00130B7D">
            <w:r>
              <w:t>Begindatum geldigheid terugbetaling garantieverlenging</w:t>
            </w:r>
          </w:p>
        </w:tc>
        <w:tc>
          <w:tcPr>
            <w:tcW w:w="2126" w:type="dxa"/>
          </w:tcPr>
          <w:p w14:paraId="28652FB5" w14:textId="067A6723" w:rsidR="00130B7D" w:rsidRDefault="00130B7D" w:rsidP="00130B7D">
            <w:r w:rsidRPr="0096444F">
              <w:t>90702 - 90707</w:t>
            </w:r>
          </w:p>
        </w:tc>
      </w:tr>
      <w:tr w:rsidR="00130B7D" w14:paraId="445FC5C8" w14:textId="77777777" w:rsidTr="002C07CB">
        <w:tc>
          <w:tcPr>
            <w:tcW w:w="2660" w:type="dxa"/>
          </w:tcPr>
          <w:p w14:paraId="60825A65" w14:textId="1CA9DB56" w:rsidR="00130B7D" w:rsidRDefault="00130B7D" w:rsidP="00130B7D">
            <w:r w:rsidRPr="002C07CB">
              <w:t>NomenWarrantyValidTo</w:t>
            </w:r>
          </w:p>
        </w:tc>
        <w:tc>
          <w:tcPr>
            <w:tcW w:w="5245" w:type="dxa"/>
          </w:tcPr>
          <w:p w14:paraId="03D2B3EE" w14:textId="71D66A3E" w:rsidR="00130B7D" w:rsidRDefault="00130B7D" w:rsidP="00130B7D">
            <w:r>
              <w:t>Einddatum geldigheid terugbetaling garantieverlenging</w:t>
            </w:r>
          </w:p>
        </w:tc>
        <w:tc>
          <w:tcPr>
            <w:tcW w:w="2126" w:type="dxa"/>
          </w:tcPr>
          <w:p w14:paraId="454D5FC4" w14:textId="20D35E2B" w:rsidR="00130B7D" w:rsidRDefault="00130B7D" w:rsidP="00130B7D">
            <w:r w:rsidRPr="0096444F">
              <w:t>90702 - 90707</w:t>
            </w:r>
          </w:p>
        </w:tc>
      </w:tr>
    </w:tbl>
    <w:p w14:paraId="3C5B7C21" w14:textId="77777777" w:rsidR="001D6CF5" w:rsidRDefault="001D6CF5" w:rsidP="004A7A32"/>
    <w:p w14:paraId="721ED8A8" w14:textId="141A8550" w:rsidR="00163B55" w:rsidRDefault="00163B55">
      <w:r>
        <w:br w:type="page"/>
      </w:r>
    </w:p>
    <w:p w14:paraId="58791B3D" w14:textId="5EFB559D" w:rsidR="00F91E19" w:rsidRDefault="00CE3DFD" w:rsidP="00BA29D1">
      <w:pPr>
        <w:pStyle w:val="Heading2"/>
        <w:rPr>
          <w:lang w:val="en-GB"/>
        </w:rPr>
      </w:pPr>
      <w:r w:rsidRPr="00CE3DFD">
        <w:rPr>
          <w:lang w:val="en-GB"/>
        </w:rPr>
        <w:lastRenderedPageBreak/>
        <w:t>Automatische do</w:t>
      </w:r>
      <w:r>
        <w:rPr>
          <w:lang w:val="en-GB"/>
        </w:rPr>
        <w:t>wnload</w:t>
      </w:r>
    </w:p>
    <w:p w14:paraId="1410300C" w14:textId="77777777" w:rsidR="00BA29D1" w:rsidRPr="00BA29D1" w:rsidRDefault="00BA29D1" w:rsidP="00BA29D1">
      <w:pPr>
        <w:rPr>
          <w:lang w:val="en-GB"/>
        </w:rPr>
      </w:pPr>
    </w:p>
    <w:p w14:paraId="061CBD7A" w14:textId="77777777" w:rsidR="00682388" w:rsidRDefault="00CE3DFD" w:rsidP="004A7A32">
      <w:pPr>
        <w:rPr>
          <w:lang w:val="nl-NL"/>
        </w:rPr>
      </w:pPr>
      <w:r w:rsidRPr="00CE3DFD">
        <w:rPr>
          <w:lang w:val="nl-NL"/>
        </w:rPr>
        <w:t xml:space="preserve">Het systeem van de publieke zoekmotor voorziet een automatische </w:t>
      </w:r>
      <w:r w:rsidR="00BD05D6">
        <w:rPr>
          <w:lang w:val="nl-NL"/>
        </w:rPr>
        <w:t>download van een XML document</w:t>
      </w:r>
      <w:r w:rsidR="007A362F">
        <w:rPr>
          <w:lang w:val="nl-NL"/>
        </w:rPr>
        <w:t xml:space="preserve"> door middel van de </w:t>
      </w:r>
      <w:r w:rsidR="00682388">
        <w:rPr>
          <w:lang w:val="nl-NL"/>
        </w:rPr>
        <w:t>volgende URL:</w:t>
      </w:r>
    </w:p>
    <w:p w14:paraId="6BEC86D3" w14:textId="26E8E5D1" w:rsidR="00CE3DFD" w:rsidRDefault="0075686F" w:rsidP="004A7A32">
      <w:pPr>
        <w:rPr>
          <w:lang w:val="nl-NL"/>
        </w:rPr>
      </w:pPr>
      <w:r>
        <w:rPr>
          <w:lang w:val="nl-NL"/>
        </w:rPr>
        <w:t>&lt;BASISURL VOLGT LATER&gt;</w:t>
      </w:r>
      <w:r w:rsidR="009C3986">
        <w:rPr>
          <w:lang w:val="nl-NL"/>
        </w:rPr>
        <w:t>/Home/</w:t>
      </w:r>
      <w:r w:rsidR="00E54F86">
        <w:rPr>
          <w:lang w:val="nl-NL"/>
        </w:rPr>
        <w:t>GenerateXmlDocument?</w:t>
      </w:r>
      <w:r w:rsidR="00FC2BF6">
        <w:rPr>
          <w:lang w:val="nl-NL"/>
        </w:rPr>
        <w:t>Searchterm</w:t>
      </w:r>
      <w:r w:rsidR="00940DE8">
        <w:rPr>
          <w:lang w:val="nl-NL"/>
        </w:rPr>
        <w:t>=</w:t>
      </w:r>
      <w:r w:rsidR="00E72DAF">
        <w:rPr>
          <w:lang w:val="nl-NL"/>
        </w:rPr>
        <w:t>&amp;userprofile</w:t>
      </w:r>
      <w:r w:rsidR="00FA6D38">
        <w:rPr>
          <w:lang w:val="nl-NL"/>
        </w:rPr>
        <w:t>=&amp;</w:t>
      </w:r>
      <w:r w:rsidR="00940DE8">
        <w:rPr>
          <w:lang w:val="nl-NL"/>
        </w:rPr>
        <w:t>…</w:t>
      </w:r>
    </w:p>
    <w:p w14:paraId="5C0F9BBA" w14:textId="492FC189" w:rsidR="00940DE8" w:rsidRDefault="00940DE8" w:rsidP="004A7A32">
      <w:pPr>
        <w:rPr>
          <w:lang w:val="nl-NL"/>
        </w:rPr>
      </w:pPr>
      <w:r>
        <w:rPr>
          <w:lang w:val="nl-NL"/>
        </w:rPr>
        <w:t>Met de volgende param</w:t>
      </w:r>
      <w:r w:rsidR="009449DB">
        <w:rPr>
          <w:lang w:val="nl-NL"/>
        </w:rPr>
        <w:t>e</w:t>
      </w:r>
      <w:r>
        <w:rPr>
          <w:lang w:val="nl-NL"/>
        </w:rPr>
        <w:t>ters:</w:t>
      </w:r>
    </w:p>
    <w:p w14:paraId="26C54F2E" w14:textId="3C15E326" w:rsidR="00940DE8" w:rsidRDefault="00940DE8" w:rsidP="009449DB">
      <w:pPr>
        <w:ind w:left="708"/>
        <w:rPr>
          <w:lang w:val="nl-NL"/>
        </w:rPr>
      </w:pPr>
      <w:r>
        <w:rPr>
          <w:lang w:val="nl-NL"/>
        </w:rPr>
        <w:t>Searchterm=</w:t>
      </w:r>
      <w:r w:rsidR="0012664A">
        <w:rPr>
          <w:lang w:val="nl-NL"/>
        </w:rPr>
        <w:t xml:space="preserve"> </w:t>
      </w:r>
      <w:r w:rsidR="00C14DBE">
        <w:rPr>
          <w:lang w:val="nl-NL"/>
        </w:rPr>
        <w:t>&lt;vrije tekst om te zoeken&gt;</w:t>
      </w:r>
    </w:p>
    <w:p w14:paraId="4C11E8F9" w14:textId="1D00570B" w:rsidR="00940DE8" w:rsidRDefault="00940DE8" w:rsidP="009449DB">
      <w:pPr>
        <w:ind w:left="708"/>
        <w:rPr>
          <w:lang w:val="nl-NL"/>
        </w:rPr>
      </w:pPr>
      <w:r>
        <w:rPr>
          <w:lang w:val="nl-NL"/>
        </w:rPr>
        <w:t>Userprofile=</w:t>
      </w:r>
      <w:r w:rsidR="00C14DBE">
        <w:rPr>
          <w:lang w:val="nl-NL"/>
        </w:rPr>
        <w:t xml:space="preserve"> </w:t>
      </w:r>
      <w:r w:rsidR="00D34A17">
        <w:rPr>
          <w:lang w:val="nl-NL"/>
        </w:rPr>
        <w:t>zie waarden</w:t>
      </w:r>
    </w:p>
    <w:p w14:paraId="18CB94C7" w14:textId="562A8C42" w:rsidR="00B5733F" w:rsidRPr="00D34A17" w:rsidRDefault="00B5733F" w:rsidP="009449DB">
      <w:pPr>
        <w:ind w:left="708"/>
      </w:pPr>
      <w:r w:rsidRPr="00D34A17">
        <w:t>LimitativeListId=</w:t>
      </w:r>
      <w:r w:rsidR="00D34A17" w:rsidRPr="00D34A17">
        <w:t xml:space="preserve"> </w:t>
      </w:r>
      <w:r w:rsidR="00D34A17">
        <w:rPr>
          <w:lang w:val="nl-NL"/>
        </w:rPr>
        <w:t>zie waarden</w:t>
      </w:r>
    </w:p>
    <w:p w14:paraId="62B6C1F5" w14:textId="0E50AF42" w:rsidR="00B5733F" w:rsidRPr="00D34A17" w:rsidRDefault="00B5733F" w:rsidP="009449DB">
      <w:pPr>
        <w:ind w:left="708"/>
      </w:pPr>
      <w:r w:rsidRPr="00D34A17">
        <w:t>SubListId=</w:t>
      </w:r>
      <w:r w:rsidR="00D34A17">
        <w:t xml:space="preserve"> </w:t>
      </w:r>
      <w:r w:rsidR="00D34A17">
        <w:rPr>
          <w:lang w:val="nl-NL"/>
        </w:rPr>
        <w:t>zie waarden</w:t>
      </w:r>
    </w:p>
    <w:p w14:paraId="4F9C0A5B" w14:textId="2C7493E0" w:rsidR="00B5733F" w:rsidRPr="00D34A17" w:rsidRDefault="00B5733F" w:rsidP="009449DB">
      <w:pPr>
        <w:ind w:left="708"/>
      </w:pPr>
      <w:r w:rsidRPr="00D34A17">
        <w:t>NomenclatureId=</w:t>
      </w:r>
      <w:r w:rsidR="00D34A17">
        <w:t xml:space="preserve"> </w:t>
      </w:r>
      <w:r w:rsidR="00D34A17">
        <w:rPr>
          <w:lang w:val="nl-NL"/>
        </w:rPr>
        <w:t>zie waarden</w:t>
      </w:r>
    </w:p>
    <w:p w14:paraId="7748CACB" w14:textId="77777777" w:rsidR="00B5733F" w:rsidRDefault="00B5733F" w:rsidP="009449DB">
      <w:pPr>
        <w:ind w:left="708"/>
        <w:rPr>
          <w:lang w:val="en-GB"/>
        </w:rPr>
      </w:pPr>
      <w:r w:rsidRPr="00B5733F">
        <w:rPr>
          <w:lang w:val="en-GB"/>
        </w:rPr>
        <w:t>Vendor=</w:t>
      </w:r>
    </w:p>
    <w:p w14:paraId="66CDBD1F" w14:textId="7D7A7450" w:rsidR="00B5733F" w:rsidRDefault="00B5733F" w:rsidP="009449DB">
      <w:pPr>
        <w:ind w:left="708"/>
        <w:rPr>
          <w:lang w:val="en-GB"/>
        </w:rPr>
      </w:pPr>
      <w:r w:rsidRPr="230737E9">
        <w:rPr>
          <w:lang w:val="en-GB"/>
        </w:rPr>
        <w:t>ValidOn=22%2F03%2F2023</w:t>
      </w:r>
      <w:r w:rsidR="61A18102" w:rsidRPr="230737E9">
        <w:rPr>
          <w:lang w:val="en-GB"/>
        </w:rPr>
        <w:t xml:space="preserve"> (datum)</w:t>
      </w:r>
    </w:p>
    <w:p w14:paraId="1B1FFCF4" w14:textId="770D2813" w:rsidR="00940DE8" w:rsidRPr="00A62821" w:rsidRDefault="00B5733F" w:rsidP="009449DB">
      <w:pPr>
        <w:ind w:left="708"/>
        <w:rPr>
          <w:lang w:val="en-GB"/>
        </w:rPr>
      </w:pPr>
      <w:r w:rsidRPr="230737E9">
        <w:rPr>
          <w:lang w:val="en-GB"/>
        </w:rPr>
        <w:t>ChangedSince=</w:t>
      </w:r>
      <w:r w:rsidR="349714C1" w:rsidRPr="230737E9">
        <w:rPr>
          <w:lang w:val="en-GB"/>
        </w:rPr>
        <w:t xml:space="preserve"> </w:t>
      </w:r>
    </w:p>
    <w:p w14:paraId="5A4911AD" w14:textId="33504528" w:rsidR="00F04A61" w:rsidRPr="00BA2DB6" w:rsidRDefault="00BA2DB6">
      <w:pPr>
        <w:rPr>
          <w:lang w:val="nl-NL"/>
        </w:rPr>
      </w:pPr>
      <w:r w:rsidRPr="00BA2DB6">
        <w:rPr>
          <w:lang w:val="nl-NL"/>
        </w:rPr>
        <w:t>De waarden van d</w:t>
      </w:r>
      <w:r>
        <w:rPr>
          <w:lang w:val="nl-NL"/>
        </w:rPr>
        <w:t xml:space="preserve">eze parameters kan u terugvinden in bijlage </w:t>
      </w:r>
      <w:r w:rsidR="00AB3DE4">
        <w:rPr>
          <w:lang w:val="nl-NL"/>
        </w:rPr>
        <w:t>2</w:t>
      </w:r>
      <w:r>
        <w:rPr>
          <w:lang w:val="nl-NL"/>
        </w:rPr>
        <w:t xml:space="preserve"> van deze nota. </w:t>
      </w:r>
      <w:r w:rsidR="00F04A61" w:rsidRPr="00BA2DB6">
        <w:rPr>
          <w:lang w:val="nl-NL"/>
        </w:rPr>
        <w:br w:type="page"/>
      </w:r>
    </w:p>
    <w:p w14:paraId="406C5781" w14:textId="00AA8C16" w:rsidR="00F04A61" w:rsidRPr="00A62821" w:rsidRDefault="00F04A61" w:rsidP="00F04A61">
      <w:pPr>
        <w:pStyle w:val="Heading2"/>
      </w:pPr>
      <w:r w:rsidRPr="00A62821">
        <w:lastRenderedPageBreak/>
        <w:t>Import in Excel</w:t>
      </w:r>
    </w:p>
    <w:p w14:paraId="36899CD4" w14:textId="52631E56" w:rsidR="004A7A32" w:rsidRDefault="00F04A61" w:rsidP="004A7A32">
      <w:r>
        <w:t>Er wordt ook een Excel-template ter beschikking gesteld, waarin de XML makkelijk kan opgeladen worden</w:t>
      </w:r>
      <w:r w:rsidR="00A06C05">
        <w:t xml:space="preserve"> om een werkbare excel structuur te krijgen van de data</w:t>
      </w:r>
      <w:r>
        <w:t>.</w:t>
      </w:r>
      <w:r w:rsidR="005F03F2">
        <w:t xml:space="preserve"> Deze gaat als bijlage </w:t>
      </w:r>
      <w:r w:rsidR="00AB3DE4">
        <w:t>3</w:t>
      </w:r>
      <w:r w:rsidR="005F03F2">
        <w:t xml:space="preserve"> van deze nota. </w:t>
      </w:r>
      <w:r w:rsidR="00FB289A">
        <w:t xml:space="preserve">Als bijlage 4 gaat een voorbeeld waarbij bijlage 1 werd omgezet door middel van deze template. </w:t>
      </w:r>
    </w:p>
    <w:p w14:paraId="491413D1" w14:textId="34E6EA9B" w:rsidR="00F04A61" w:rsidRDefault="00F04A61" w:rsidP="00F04A61">
      <w:r>
        <w:t xml:space="preserve">De procedure is als volgt : </w:t>
      </w:r>
    </w:p>
    <w:p w14:paraId="6B361A48" w14:textId="40011A2B" w:rsidR="00F04A61" w:rsidRDefault="00F04A61" w:rsidP="00F04A61">
      <w:r>
        <w:t xml:space="preserve">1. Downloaden van de xml vanuit de zoekmotor </w:t>
      </w:r>
    </w:p>
    <w:p w14:paraId="159B3937" w14:textId="374D54CB" w:rsidR="00F04A61" w:rsidRDefault="00F04A61" w:rsidP="00F04A61">
      <w:r>
        <w:t xml:space="preserve">2. Openen van MedDev.xltx </w:t>
      </w:r>
    </w:p>
    <w:p w14:paraId="7EEEAC99" w14:textId="17F0B26C" w:rsidR="00F04A61" w:rsidRDefault="00F04A61" w:rsidP="00F04A61">
      <w:r>
        <w:t>3.</w:t>
      </w:r>
      <w:r w:rsidR="00F9399F">
        <w:t xml:space="preserve"> Rechtermuisklik o</w:t>
      </w:r>
      <w:r>
        <w:t xml:space="preserve">p </w:t>
      </w:r>
      <w:r w:rsidR="00BB2970">
        <w:t>cel A2</w:t>
      </w:r>
      <w:r>
        <w:t xml:space="preserve"> </w:t>
      </w:r>
      <w:r>
        <w:br/>
      </w:r>
      <w:r w:rsidRPr="00F04A61">
        <w:rPr>
          <w:noProof/>
        </w:rPr>
        <w:drawing>
          <wp:inline distT="0" distB="0" distL="0" distR="0" wp14:anchorId="241B60A4" wp14:editId="5CA4D29F">
            <wp:extent cx="3752850" cy="1268568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0402" cy="127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05D93" w14:textId="2AAC38B6" w:rsidR="00F04A61" w:rsidRDefault="00F04A61" w:rsidP="00F04A61">
      <w:r>
        <w:t xml:space="preserve">4. In het menu kiezen voor XML &gt; Importeren… </w:t>
      </w:r>
      <w:r>
        <w:br/>
      </w:r>
      <w:r w:rsidRPr="00F04A61">
        <w:rPr>
          <w:noProof/>
        </w:rPr>
        <w:drawing>
          <wp:inline distT="0" distB="0" distL="0" distR="0" wp14:anchorId="2C087064" wp14:editId="46A40413">
            <wp:extent cx="3409950" cy="435042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6316" cy="435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28AC5" w14:textId="77777777" w:rsidR="00F04A61" w:rsidRDefault="00F04A61" w:rsidP="00F04A61">
      <w:r>
        <w:t>5. Het bestand van stap 1 opzoeken en openen</w:t>
      </w:r>
    </w:p>
    <w:p w14:paraId="49A01AE3" w14:textId="1E049CF2" w:rsidR="00C814E6" w:rsidRDefault="00F04A61">
      <w:r>
        <w:t>Daarna kunt u filteren in excel zoals voorheen.</w:t>
      </w:r>
      <w:r w:rsidR="00C814E6">
        <w:br w:type="page"/>
      </w:r>
    </w:p>
    <w:p w14:paraId="0118B7AB" w14:textId="53F0E1D2" w:rsidR="00F04A61" w:rsidRDefault="00BF1277" w:rsidP="009F4EE3">
      <w:pPr>
        <w:pStyle w:val="Heading2"/>
      </w:pPr>
      <w:r>
        <w:lastRenderedPageBreak/>
        <w:t>Structuur identificatiecode</w:t>
      </w:r>
    </w:p>
    <w:p w14:paraId="2ECE318C" w14:textId="79D1BC0D" w:rsidR="00BF1277" w:rsidRDefault="00BF1277" w:rsidP="00F04A61">
      <w:r>
        <w:t>Structuur oude code:</w:t>
      </w:r>
      <w:r w:rsidR="00031739">
        <w:t xml:space="preserve"> XXXYYYAAAA</w:t>
      </w:r>
      <w:r w:rsidR="008064EF">
        <w:t>B</w:t>
      </w:r>
    </w:p>
    <w:p w14:paraId="4E162EC0" w14:textId="3B4D9D9A" w:rsidR="00BF1277" w:rsidRDefault="008D6A64" w:rsidP="00F2502B">
      <w:pPr>
        <w:ind w:left="708"/>
      </w:pPr>
      <w:r>
        <w:t>XXX = lijstnummer</w:t>
      </w:r>
    </w:p>
    <w:p w14:paraId="49820540" w14:textId="332A4AD0" w:rsidR="008D6A64" w:rsidRDefault="008D6A64" w:rsidP="00F2502B">
      <w:pPr>
        <w:ind w:left="708"/>
      </w:pPr>
      <w:r>
        <w:t>YYY = sublijstnummer</w:t>
      </w:r>
    </w:p>
    <w:p w14:paraId="1DE4C9A3" w14:textId="36C8CB07" w:rsidR="008D6A64" w:rsidRDefault="008D6A64" w:rsidP="00F2502B">
      <w:pPr>
        <w:ind w:left="708"/>
      </w:pPr>
      <w:r>
        <w:t>AAAA = volgnummer</w:t>
      </w:r>
    </w:p>
    <w:p w14:paraId="323A9BA9" w14:textId="50DA572A" w:rsidR="008D6A64" w:rsidRDefault="008D6A64" w:rsidP="00F2502B">
      <w:pPr>
        <w:ind w:left="708"/>
      </w:pPr>
      <w:r>
        <w:t>B = checkdigit</w:t>
      </w:r>
      <w:r w:rsidR="00196F07">
        <w:t xml:space="preserve"> </w:t>
      </w:r>
      <w:r w:rsidR="00F24371">
        <w:t>(modulo 7)</w:t>
      </w:r>
    </w:p>
    <w:p w14:paraId="29CBE18D" w14:textId="34D6D1A2" w:rsidR="00BF1277" w:rsidRDefault="00BF1277" w:rsidP="00F04A61">
      <w:r>
        <w:t>Structuur nieuwe code:</w:t>
      </w:r>
      <w:r w:rsidR="00196F07">
        <w:t xml:space="preserve"> XXXYYAAAAABB</w:t>
      </w:r>
    </w:p>
    <w:p w14:paraId="2721E593" w14:textId="77777777" w:rsidR="00196F07" w:rsidRDefault="00196F07" w:rsidP="00F2502B">
      <w:pPr>
        <w:ind w:left="708"/>
      </w:pPr>
      <w:r>
        <w:t>XXX = lijstnummer</w:t>
      </w:r>
    </w:p>
    <w:p w14:paraId="5A710AE6" w14:textId="5CF74F5F" w:rsidR="00196F07" w:rsidRDefault="00196F07" w:rsidP="00F2502B">
      <w:pPr>
        <w:ind w:left="708"/>
      </w:pPr>
      <w:r>
        <w:t>YY = sublijstnummer</w:t>
      </w:r>
    </w:p>
    <w:p w14:paraId="3DBC09DF" w14:textId="44F6C105" w:rsidR="00196F07" w:rsidRDefault="00196F07" w:rsidP="00F2502B">
      <w:pPr>
        <w:ind w:left="708"/>
      </w:pPr>
      <w:r>
        <w:t>AAAAA = volgnummer</w:t>
      </w:r>
    </w:p>
    <w:p w14:paraId="03FBD6D7" w14:textId="5AABFB31" w:rsidR="00BF1277" w:rsidRDefault="00196F07" w:rsidP="00F2502B">
      <w:pPr>
        <w:ind w:left="708"/>
      </w:pPr>
      <w:r>
        <w:t>BB = checkdigit</w:t>
      </w:r>
      <w:r w:rsidR="003562C5">
        <w:t xml:space="preserve"> (</w:t>
      </w:r>
      <w:r w:rsidR="00F82B8D">
        <w:t xml:space="preserve">berekend als 97 – (XXXYYAAAAA </w:t>
      </w:r>
      <w:r w:rsidR="003562C5">
        <w:t>modulo 97</w:t>
      </w:r>
      <w:r w:rsidR="00F82B8D">
        <w:t>)</w:t>
      </w:r>
      <w:r w:rsidR="003562C5">
        <w:t>)</w:t>
      </w:r>
    </w:p>
    <w:p w14:paraId="2ACF674B" w14:textId="7415CCAE" w:rsidR="00BA54AD" w:rsidRDefault="00CB0D1D" w:rsidP="00F04A61">
      <w:r>
        <w:t xml:space="preserve">Er zal een concordantietabel </w:t>
      </w:r>
      <w:ins w:id="5" w:author="Nathalie De Rudder (RIZIV-INAMI)" w:date="2023-04-07T11:56:00Z">
        <w:r w:rsidR="00B87317">
          <w:t xml:space="preserve">(zie bijlage 5 bij deze nota) </w:t>
        </w:r>
      </w:ins>
      <w:r>
        <w:t xml:space="preserve">gepubliceerd worden op de website van het RIZIV met voor elk product de oude en de nieuwe identificatiecode. </w:t>
      </w:r>
      <w:r w:rsidR="0021681E">
        <w:t xml:space="preserve">Hierin is ook een </w:t>
      </w:r>
      <w:r w:rsidR="00DE6992">
        <w:t xml:space="preserve">automatische berekening voorzien waar oude codes in nieuwe codes kunnen worden omgezet. </w:t>
      </w:r>
    </w:p>
    <w:p w14:paraId="0337C5C0" w14:textId="4E5B92BF" w:rsidR="3F699014" w:rsidRDefault="3F699014" w:rsidP="3F699014">
      <w:pPr>
        <w:spacing w:line="257" w:lineRule="auto"/>
        <w:rPr>
          <w:rFonts w:ascii="Calibri" w:eastAsia="Calibri" w:hAnsi="Calibri" w:cs="Calibri"/>
        </w:rPr>
      </w:pPr>
    </w:p>
    <w:p w14:paraId="06667527" w14:textId="34C440D9" w:rsidR="0564964E" w:rsidRDefault="0564964E" w:rsidP="3F699014">
      <w:pPr>
        <w:pStyle w:val="Heading2"/>
      </w:pPr>
      <w:r w:rsidRPr="3F699014">
        <w:rPr>
          <w:rFonts w:ascii="Cambria" w:eastAsia="Cambria" w:hAnsi="Cambria" w:cs="Cambria"/>
        </w:rPr>
        <w:t>Datum gebruikt identificatiecodes</w:t>
      </w:r>
    </w:p>
    <w:p w14:paraId="74842604" w14:textId="77777777" w:rsidR="00B87317" w:rsidRDefault="0564964E" w:rsidP="3F699014">
      <w:pPr>
        <w:spacing w:line="257" w:lineRule="auto"/>
        <w:rPr>
          <w:ins w:id="6" w:author="Nathalie De Rudder (RIZIV-INAMI)" w:date="2023-04-07T11:56:00Z"/>
          <w:rFonts w:ascii="Calibri" w:eastAsia="Calibri" w:hAnsi="Calibri" w:cs="Calibri"/>
        </w:rPr>
      </w:pPr>
      <w:r w:rsidRPr="3F699014">
        <w:rPr>
          <w:rFonts w:ascii="Calibri" w:eastAsia="Calibri" w:hAnsi="Calibri" w:cs="Calibri"/>
        </w:rPr>
        <w:t xml:space="preserve">Deze identificatiecodes worden gebruikt op de afleverattesten van de bandagisten/orthopedisten (bijlage 13) en audiciens (bijlage 12). </w:t>
      </w:r>
    </w:p>
    <w:p w14:paraId="36527143" w14:textId="15B2467F" w:rsidR="0564964E" w:rsidRDefault="0564964E" w:rsidP="3F699014">
      <w:pPr>
        <w:spacing w:line="257" w:lineRule="auto"/>
      </w:pPr>
      <w:r w:rsidRPr="3F699014">
        <w:rPr>
          <w:rFonts w:ascii="Calibri" w:eastAsia="Calibri" w:hAnsi="Calibri" w:cs="Calibri"/>
        </w:rPr>
        <w:t>De nieuwe identificatiecodes worden van kracht vanaf 1 augustus</w:t>
      </w:r>
      <w:ins w:id="7" w:author="Nathalie De Rudder (RIZIV-INAMI)" w:date="2023-04-07T11:56:00Z">
        <w:r w:rsidR="00B87317">
          <w:rPr>
            <w:rFonts w:ascii="Calibri" w:eastAsia="Calibri" w:hAnsi="Calibri" w:cs="Calibri"/>
          </w:rPr>
          <w:t xml:space="preserve"> 2023</w:t>
        </w:r>
      </w:ins>
      <w:r w:rsidRPr="3F699014">
        <w:rPr>
          <w:rFonts w:ascii="Calibri" w:eastAsia="Calibri" w:hAnsi="Calibri" w:cs="Calibri"/>
        </w:rPr>
        <w:t>. Dit wil zeggen dat voor aflevering</w:t>
      </w:r>
      <w:del w:id="8" w:author="Nathalie De Rudder (RIZIV-INAMI)" w:date="2023-04-07T11:57:00Z">
        <w:r w:rsidRPr="3F699014" w:rsidDel="00B87317">
          <w:rPr>
            <w:rFonts w:ascii="Calibri" w:eastAsia="Calibri" w:hAnsi="Calibri" w:cs="Calibri"/>
          </w:rPr>
          <w:delText xml:space="preserve"> (datum op het afleverattest)</w:delText>
        </w:r>
      </w:del>
      <w:r w:rsidRPr="3F699014">
        <w:rPr>
          <w:rFonts w:ascii="Calibri" w:eastAsia="Calibri" w:hAnsi="Calibri" w:cs="Calibri"/>
        </w:rPr>
        <w:t xml:space="preserve"> tot en met 31 juli 2023 </w:t>
      </w:r>
      <w:ins w:id="9" w:author="Nathalie De Rudder (RIZIV-INAMI)" w:date="2023-04-07T11:57:00Z">
        <w:r w:rsidR="00B87317" w:rsidRPr="3F699014">
          <w:rPr>
            <w:rFonts w:ascii="Calibri" w:eastAsia="Calibri" w:hAnsi="Calibri" w:cs="Calibri"/>
          </w:rPr>
          <w:t>(datum op het afleverattest</w:t>
        </w:r>
        <w:r w:rsidR="00B87317" w:rsidRPr="3F699014">
          <w:rPr>
            <w:rFonts w:ascii="Calibri" w:eastAsia="Calibri" w:hAnsi="Calibri" w:cs="Calibri"/>
          </w:rPr>
          <w:t xml:space="preserve"> </w:t>
        </w:r>
        <w:r w:rsidR="00B87317">
          <w:rPr>
            <w:rFonts w:ascii="Calibri" w:eastAsia="Calibri" w:hAnsi="Calibri" w:cs="Calibri"/>
          </w:rPr>
          <w:t xml:space="preserve">telt) </w:t>
        </w:r>
      </w:ins>
      <w:r w:rsidRPr="3F699014">
        <w:rPr>
          <w:rFonts w:ascii="Calibri" w:eastAsia="Calibri" w:hAnsi="Calibri" w:cs="Calibri"/>
        </w:rPr>
        <w:t xml:space="preserve">de oude identificatiecode moet gebruikt worden op het afleverattest. Ook indien dit attest na 31 juli 2023 bij de VI terecht komt. </w:t>
      </w:r>
    </w:p>
    <w:p w14:paraId="5B8E43EC" w14:textId="7DFA8B47" w:rsidR="0564964E" w:rsidRDefault="0564964E" w:rsidP="3F699014">
      <w:pPr>
        <w:spacing w:line="257" w:lineRule="auto"/>
      </w:pPr>
      <w:r w:rsidRPr="3F699014">
        <w:rPr>
          <w:rFonts w:ascii="Calibri" w:eastAsia="Calibri" w:hAnsi="Calibri" w:cs="Calibri"/>
        </w:rPr>
        <w:t xml:space="preserve">Een afleverattest van een verstrekking afgeleverd vanaf 1 augustus 2023 (datum op het afleverattest telt) moet de nieuwe identificatiecode bevatten om geaccepteerd te worden door de VI voor terugbetaling. </w:t>
      </w:r>
    </w:p>
    <w:p w14:paraId="5F4FDBDE" w14:textId="06C5E7F4" w:rsidR="0564964E" w:rsidRDefault="0564964E" w:rsidP="3F699014">
      <w:pPr>
        <w:spacing w:line="257" w:lineRule="auto"/>
        <w:rPr>
          <w:rFonts w:ascii="Calibri" w:eastAsia="Calibri" w:hAnsi="Calibri" w:cs="Calibri"/>
        </w:rPr>
      </w:pPr>
      <w:r w:rsidRPr="3F699014">
        <w:rPr>
          <w:rFonts w:ascii="Calibri" w:eastAsia="Calibri" w:hAnsi="Calibri" w:cs="Calibri"/>
        </w:rPr>
        <w:t>Er is geen periode mogelijk waarin beide identificatiecodes door elkaar kunnen gebruikt worden</w:t>
      </w:r>
      <w:del w:id="10" w:author="Nathalie De Rudder (RIZIV-INAMI)" w:date="2023-04-07T11:57:00Z">
        <w:r w:rsidRPr="3F699014" w:rsidDel="00B87317">
          <w:rPr>
            <w:rFonts w:ascii="Calibri" w:eastAsia="Calibri" w:hAnsi="Calibri" w:cs="Calibri"/>
          </w:rPr>
          <w:delText xml:space="preserve"> (datum op het afleverattest telt)</w:delText>
        </w:r>
      </w:del>
      <w:r w:rsidRPr="3F699014">
        <w:rPr>
          <w:rFonts w:ascii="Calibri" w:eastAsia="Calibri" w:hAnsi="Calibri" w:cs="Calibri"/>
        </w:rPr>
        <w:t xml:space="preserve">. </w:t>
      </w:r>
      <w:r>
        <w:br/>
      </w:r>
    </w:p>
    <w:p w14:paraId="7CF3B231" w14:textId="3B0F71B1" w:rsidR="3F699014" w:rsidRDefault="3F699014" w:rsidP="3F699014"/>
    <w:p w14:paraId="18C176BA" w14:textId="77777777" w:rsidR="00BA54AD" w:rsidRDefault="00BA54AD">
      <w:r>
        <w:br w:type="page"/>
      </w:r>
    </w:p>
    <w:p w14:paraId="316D2B92" w14:textId="4A67BE0F" w:rsidR="00CB0D1D" w:rsidRDefault="00BA54AD" w:rsidP="00BA54AD">
      <w:pPr>
        <w:pStyle w:val="Heading2"/>
      </w:pPr>
      <w:r>
        <w:lastRenderedPageBreak/>
        <w:t>Vragen</w:t>
      </w:r>
    </w:p>
    <w:p w14:paraId="753A4691" w14:textId="12809008" w:rsidR="00BA54AD" w:rsidRDefault="00BA54AD" w:rsidP="00F04A61">
      <w:r>
        <w:t xml:space="preserve">Indien er nog vragen zijn over dit document, de </w:t>
      </w:r>
      <w:r w:rsidR="00E71D43">
        <w:t>huidige</w:t>
      </w:r>
      <w:r>
        <w:t xml:space="preserve"> lijsten of </w:t>
      </w:r>
      <w:r w:rsidR="00E71D43">
        <w:t>de toekomstige dan kan u de dienst MEDDEV contacteren op:</w:t>
      </w:r>
    </w:p>
    <w:p w14:paraId="78BA3B6A" w14:textId="5D2320A0" w:rsidR="00DC3D75" w:rsidRPr="00DC3D75" w:rsidRDefault="00DC3D75" w:rsidP="00DC3D75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inorHAnsi" w:hAnsiTheme="minorHAnsi" w:cstheme="minorHAnsi"/>
          <w:color w:val="2D3235"/>
          <w:sz w:val="22"/>
          <w:szCs w:val="22"/>
          <w:lang w:val="nl-BE"/>
        </w:rPr>
      </w:pPr>
      <w:r w:rsidRPr="00DC3D75">
        <w:rPr>
          <w:rFonts w:asciiTheme="minorHAnsi" w:hAnsiTheme="minorHAnsi" w:cstheme="minorHAnsi"/>
          <w:color w:val="2D3235"/>
          <w:sz w:val="22"/>
          <w:szCs w:val="22"/>
          <w:lang w:val="nl-BE"/>
        </w:rPr>
        <w:t>E-mail: </w:t>
      </w:r>
      <w:ins w:id="11" w:author="Nathalie De Rudder (RIZIV-INAMI)" w:date="2023-04-07T11:57:00Z">
        <w:r w:rsidR="00B87317">
          <w:rPr>
            <w:rFonts w:asciiTheme="minorHAnsi" w:hAnsiTheme="minorHAnsi" w:cstheme="minorHAnsi"/>
            <w:sz w:val="22"/>
            <w:szCs w:val="22"/>
            <w:lang w:val="nl-BE"/>
          </w:rPr>
          <w:fldChar w:fldCharType="begin"/>
        </w:r>
        <w:r w:rsidR="00B87317">
          <w:rPr>
            <w:rFonts w:asciiTheme="minorHAnsi" w:hAnsiTheme="minorHAnsi" w:cstheme="minorHAnsi"/>
            <w:sz w:val="22"/>
            <w:szCs w:val="22"/>
            <w:lang w:val="nl-BE"/>
          </w:rPr>
          <w:instrText xml:space="preserve"> HYPERLINK "mailto:</w:instrText>
        </w:r>
      </w:ins>
      <w:r w:rsidR="00B87317" w:rsidRPr="00B87317">
        <w:rPr>
          <w:rFonts w:asciiTheme="minorHAnsi" w:hAnsiTheme="minorHAnsi" w:cstheme="minorHAnsi"/>
          <w:sz w:val="22"/>
          <w:szCs w:val="22"/>
          <w:lang w:val="nl-BE"/>
          <w:rPrChange w:id="12" w:author="Nathalie De Rudder (RIZIV-INAMI)" w:date="2023-04-07T11:57:00Z">
            <w:rPr>
              <w:rStyle w:val="Hyperlink"/>
              <w:rFonts w:asciiTheme="minorHAnsi" w:hAnsiTheme="minorHAnsi" w:cstheme="minorHAnsi"/>
              <w:color w:val="02819B"/>
              <w:sz w:val="22"/>
              <w:szCs w:val="22"/>
              <w:lang w:val="nl-BE"/>
            </w:rPr>
          </w:rPrChange>
        </w:rPr>
        <w:instrText>meddev@riziv</w:instrText>
      </w:r>
      <w:ins w:id="13" w:author="Nathalie De Rudder (RIZIV-INAMI)" w:date="2023-04-07T11:57:00Z">
        <w:r w:rsidR="00B87317" w:rsidRPr="00B87317">
          <w:rPr>
            <w:rFonts w:asciiTheme="minorHAnsi" w:hAnsiTheme="minorHAnsi" w:cstheme="minorHAnsi"/>
            <w:sz w:val="22"/>
            <w:szCs w:val="22"/>
            <w:lang w:val="nl-BE"/>
            <w:rPrChange w:id="14" w:author="Nathalie De Rudder (RIZIV-INAMI)" w:date="2023-04-07T11:57:00Z">
              <w:rPr>
                <w:rStyle w:val="Hyperlink"/>
                <w:rFonts w:asciiTheme="minorHAnsi" w:hAnsiTheme="minorHAnsi" w:cstheme="minorHAnsi"/>
                <w:color w:val="02819B"/>
                <w:sz w:val="22"/>
                <w:szCs w:val="22"/>
                <w:lang w:val="nl-BE"/>
              </w:rPr>
            </w:rPrChange>
          </w:rPr>
          <w:instrText>-inami</w:instrText>
        </w:r>
      </w:ins>
      <w:r w:rsidR="00B87317" w:rsidRPr="00B87317">
        <w:rPr>
          <w:rFonts w:asciiTheme="minorHAnsi" w:hAnsiTheme="minorHAnsi" w:cstheme="minorHAnsi"/>
          <w:sz w:val="22"/>
          <w:szCs w:val="22"/>
          <w:lang w:val="nl-BE"/>
          <w:rPrChange w:id="15" w:author="Nathalie De Rudder (RIZIV-INAMI)" w:date="2023-04-07T11:57:00Z">
            <w:rPr>
              <w:rStyle w:val="Hyperlink"/>
              <w:rFonts w:asciiTheme="minorHAnsi" w:hAnsiTheme="minorHAnsi" w:cstheme="minorHAnsi"/>
              <w:color w:val="02819B"/>
              <w:sz w:val="22"/>
              <w:szCs w:val="22"/>
              <w:lang w:val="nl-BE"/>
            </w:rPr>
          </w:rPrChange>
        </w:rPr>
        <w:instrText>.fgov.be</w:instrText>
      </w:r>
      <w:ins w:id="16" w:author="Nathalie De Rudder (RIZIV-INAMI)" w:date="2023-04-07T11:57:00Z">
        <w:r w:rsidR="00B87317">
          <w:rPr>
            <w:rFonts w:asciiTheme="minorHAnsi" w:hAnsiTheme="minorHAnsi" w:cstheme="minorHAnsi"/>
            <w:sz w:val="22"/>
            <w:szCs w:val="22"/>
            <w:lang w:val="nl-BE"/>
          </w:rPr>
          <w:instrText xml:space="preserve">" </w:instrText>
        </w:r>
        <w:r w:rsidR="00B87317">
          <w:rPr>
            <w:rFonts w:asciiTheme="minorHAnsi" w:hAnsiTheme="minorHAnsi" w:cstheme="minorHAnsi"/>
            <w:sz w:val="22"/>
            <w:szCs w:val="22"/>
            <w:lang w:val="nl-BE"/>
          </w:rPr>
          <w:fldChar w:fldCharType="separate"/>
        </w:r>
      </w:ins>
      <w:r w:rsidR="00B87317" w:rsidRPr="009F653C">
        <w:rPr>
          <w:rStyle w:val="Hyperlink"/>
          <w:rFonts w:asciiTheme="minorHAnsi" w:hAnsiTheme="minorHAnsi" w:cstheme="minorHAnsi"/>
          <w:sz w:val="22"/>
          <w:szCs w:val="22"/>
          <w:lang w:val="nl-BE"/>
          <w:rPrChange w:id="17" w:author="Nathalie De Rudder (RIZIV-INAMI)" w:date="2023-04-07T11:57:00Z">
            <w:rPr>
              <w:rStyle w:val="Hyperlink"/>
              <w:rFonts w:asciiTheme="minorHAnsi" w:hAnsiTheme="minorHAnsi" w:cstheme="minorHAnsi"/>
              <w:color w:val="02819B"/>
              <w:sz w:val="22"/>
              <w:szCs w:val="22"/>
              <w:lang w:val="nl-BE"/>
            </w:rPr>
          </w:rPrChange>
        </w:rPr>
        <w:t>meddev@riziv</w:t>
      </w:r>
      <w:ins w:id="18" w:author="Nathalie De Rudder (RIZIV-INAMI)" w:date="2023-04-07T11:57:00Z">
        <w:r w:rsidR="00B87317" w:rsidRPr="009F653C">
          <w:rPr>
            <w:rStyle w:val="Hyperlink"/>
            <w:rFonts w:asciiTheme="minorHAnsi" w:hAnsiTheme="minorHAnsi" w:cstheme="minorHAnsi"/>
            <w:sz w:val="22"/>
            <w:szCs w:val="22"/>
            <w:lang w:val="nl-BE"/>
            <w:rPrChange w:id="19" w:author="Nathalie De Rudder (RIZIV-INAMI)" w:date="2023-04-07T11:57:00Z">
              <w:rPr>
                <w:rStyle w:val="Hyperlink"/>
                <w:rFonts w:asciiTheme="minorHAnsi" w:hAnsiTheme="minorHAnsi" w:cstheme="minorHAnsi"/>
                <w:color w:val="02819B"/>
                <w:sz w:val="22"/>
                <w:szCs w:val="22"/>
                <w:lang w:val="nl-BE"/>
              </w:rPr>
            </w:rPrChange>
          </w:rPr>
          <w:t>-inami</w:t>
        </w:r>
      </w:ins>
      <w:r w:rsidR="00B87317" w:rsidRPr="009F653C">
        <w:rPr>
          <w:rStyle w:val="Hyperlink"/>
          <w:rFonts w:asciiTheme="minorHAnsi" w:hAnsiTheme="minorHAnsi" w:cstheme="minorHAnsi"/>
          <w:sz w:val="22"/>
          <w:szCs w:val="22"/>
          <w:lang w:val="nl-BE"/>
          <w:rPrChange w:id="20" w:author="Nathalie De Rudder (RIZIV-INAMI)" w:date="2023-04-07T11:57:00Z">
            <w:rPr>
              <w:rStyle w:val="Hyperlink"/>
              <w:rFonts w:asciiTheme="minorHAnsi" w:hAnsiTheme="minorHAnsi" w:cstheme="minorHAnsi"/>
              <w:color w:val="02819B"/>
              <w:sz w:val="22"/>
              <w:szCs w:val="22"/>
              <w:lang w:val="nl-BE"/>
            </w:rPr>
          </w:rPrChange>
        </w:rPr>
        <w:t>.fgov.be</w:t>
      </w:r>
      <w:ins w:id="21" w:author="Nathalie De Rudder (RIZIV-INAMI)" w:date="2023-04-07T11:57:00Z">
        <w:r w:rsidR="00B87317">
          <w:rPr>
            <w:rFonts w:asciiTheme="minorHAnsi" w:hAnsiTheme="minorHAnsi" w:cstheme="minorHAnsi"/>
            <w:sz w:val="22"/>
            <w:szCs w:val="22"/>
            <w:lang w:val="nl-BE"/>
          </w:rPr>
          <w:fldChar w:fldCharType="end"/>
        </w:r>
      </w:ins>
    </w:p>
    <w:p w14:paraId="1B864846" w14:textId="77777777" w:rsidR="00DC3D75" w:rsidRPr="00DC3D75" w:rsidRDefault="00DC3D75" w:rsidP="00DC3D75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Theme="minorHAnsi" w:hAnsiTheme="minorHAnsi" w:cstheme="minorHAnsi"/>
          <w:color w:val="2D3235"/>
          <w:sz w:val="22"/>
          <w:szCs w:val="22"/>
          <w:lang w:val="nl-NL"/>
        </w:rPr>
      </w:pPr>
      <w:r w:rsidRPr="00DC3D75">
        <w:rPr>
          <w:rFonts w:asciiTheme="minorHAnsi" w:hAnsiTheme="minorHAnsi" w:cstheme="minorHAnsi"/>
          <w:color w:val="2D3235"/>
          <w:sz w:val="22"/>
          <w:szCs w:val="22"/>
          <w:lang w:val="nl-NL"/>
        </w:rPr>
        <w:t>Tel: +32(0)2/739.70.99 (call center)</w:t>
      </w:r>
      <w:r w:rsidRPr="00DC3D75">
        <w:rPr>
          <w:rFonts w:asciiTheme="minorHAnsi" w:hAnsiTheme="minorHAnsi" w:cstheme="minorHAnsi"/>
          <w:color w:val="2D3235"/>
          <w:sz w:val="22"/>
          <w:szCs w:val="22"/>
          <w:lang w:val="nl-NL"/>
        </w:rPr>
        <w:br/>
        <w:t>Maandag en donderdag: van 13 tot 16 u.</w:t>
      </w:r>
      <w:r w:rsidRPr="00DC3D75">
        <w:rPr>
          <w:rFonts w:asciiTheme="minorHAnsi" w:hAnsiTheme="minorHAnsi" w:cstheme="minorHAnsi"/>
          <w:color w:val="2D3235"/>
          <w:sz w:val="22"/>
          <w:szCs w:val="22"/>
          <w:lang w:val="nl-NL"/>
        </w:rPr>
        <w:br/>
        <w:t>Dinsdag, woensdag en vrijdag: van 9 tot 12 u.</w:t>
      </w:r>
    </w:p>
    <w:p w14:paraId="6036E327" w14:textId="77777777" w:rsidR="00E71D43" w:rsidRPr="00DC3D75" w:rsidRDefault="00E71D43" w:rsidP="00F04A61">
      <w:pPr>
        <w:rPr>
          <w:rFonts w:cstheme="minorHAnsi"/>
          <w:sz w:val="24"/>
          <w:szCs w:val="24"/>
          <w:lang w:val="nl-NL"/>
        </w:rPr>
      </w:pPr>
    </w:p>
    <w:sectPr w:rsidR="00E71D43" w:rsidRPr="00DC3D75" w:rsidSect="00F04A61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55F85"/>
    <w:multiLevelType w:val="hybridMultilevel"/>
    <w:tmpl w:val="FFFFFFFF"/>
    <w:lvl w:ilvl="0" w:tplc="B476A5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F8A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B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849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0B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D6F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0C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A7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FC5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F8D8B"/>
    <w:multiLevelType w:val="hybridMultilevel"/>
    <w:tmpl w:val="FFFFFFFF"/>
    <w:lvl w:ilvl="0" w:tplc="3E6289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0AA8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563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CA2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4E8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ED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E9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24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6C5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D7EFA"/>
    <w:multiLevelType w:val="hybridMultilevel"/>
    <w:tmpl w:val="2FDEAE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F2CA9"/>
    <w:multiLevelType w:val="hybridMultilevel"/>
    <w:tmpl w:val="2BD0214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01C0D"/>
    <w:multiLevelType w:val="hybridMultilevel"/>
    <w:tmpl w:val="9218371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378863">
    <w:abstractNumId w:val="1"/>
  </w:num>
  <w:num w:numId="2" w16cid:durableId="1495074541">
    <w:abstractNumId w:val="0"/>
  </w:num>
  <w:num w:numId="3" w16cid:durableId="1101533671">
    <w:abstractNumId w:val="3"/>
  </w:num>
  <w:num w:numId="4" w16cid:durableId="1303346861">
    <w:abstractNumId w:val="4"/>
  </w:num>
  <w:num w:numId="5" w16cid:durableId="759832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halie De Rudder (RIZIV-INAMI)">
    <w15:presenceInfo w15:providerId="AD" w15:userId="S::Nathalie.DeRudder@riziv-inami.fgov.be::5403b3e6-64f2-4a1e-be39-ba5afa4934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32"/>
    <w:rsid w:val="00001B15"/>
    <w:rsid w:val="00002E32"/>
    <w:rsid w:val="00012C9D"/>
    <w:rsid w:val="00012DB2"/>
    <w:rsid w:val="00017794"/>
    <w:rsid w:val="00031739"/>
    <w:rsid w:val="0003176D"/>
    <w:rsid w:val="000341FE"/>
    <w:rsid w:val="00041810"/>
    <w:rsid w:val="0008746B"/>
    <w:rsid w:val="000878BF"/>
    <w:rsid w:val="000909C0"/>
    <w:rsid w:val="000928AB"/>
    <w:rsid w:val="000F3632"/>
    <w:rsid w:val="000F3C7B"/>
    <w:rsid w:val="000F5142"/>
    <w:rsid w:val="000F6CF4"/>
    <w:rsid w:val="001200F8"/>
    <w:rsid w:val="0012664A"/>
    <w:rsid w:val="00130B7D"/>
    <w:rsid w:val="0013542E"/>
    <w:rsid w:val="00163B55"/>
    <w:rsid w:val="00166EAE"/>
    <w:rsid w:val="0017418F"/>
    <w:rsid w:val="00175386"/>
    <w:rsid w:val="0017651D"/>
    <w:rsid w:val="00183A6D"/>
    <w:rsid w:val="00196F07"/>
    <w:rsid w:val="001B6C10"/>
    <w:rsid w:val="001D12F8"/>
    <w:rsid w:val="001D6CF5"/>
    <w:rsid w:val="001F0BF7"/>
    <w:rsid w:val="0021681E"/>
    <w:rsid w:val="00222CF5"/>
    <w:rsid w:val="00226824"/>
    <w:rsid w:val="00234E65"/>
    <w:rsid w:val="00274BE4"/>
    <w:rsid w:val="00275C45"/>
    <w:rsid w:val="002A0635"/>
    <w:rsid w:val="002B4742"/>
    <w:rsid w:val="002C07CB"/>
    <w:rsid w:val="002E7593"/>
    <w:rsid w:val="003158AE"/>
    <w:rsid w:val="003562C5"/>
    <w:rsid w:val="00373410"/>
    <w:rsid w:val="00392FC4"/>
    <w:rsid w:val="00394ECA"/>
    <w:rsid w:val="003A5DA2"/>
    <w:rsid w:val="003B2DEA"/>
    <w:rsid w:val="003C1E2D"/>
    <w:rsid w:val="003E5958"/>
    <w:rsid w:val="00406DA0"/>
    <w:rsid w:val="00423E63"/>
    <w:rsid w:val="00435CAE"/>
    <w:rsid w:val="0045076F"/>
    <w:rsid w:val="004A19DA"/>
    <w:rsid w:val="004A587D"/>
    <w:rsid w:val="004A7A32"/>
    <w:rsid w:val="004B329D"/>
    <w:rsid w:val="004F03EE"/>
    <w:rsid w:val="004F7CAD"/>
    <w:rsid w:val="00526F62"/>
    <w:rsid w:val="005343E4"/>
    <w:rsid w:val="005363D9"/>
    <w:rsid w:val="00546B75"/>
    <w:rsid w:val="00552BC1"/>
    <w:rsid w:val="00560A41"/>
    <w:rsid w:val="00562532"/>
    <w:rsid w:val="00564BED"/>
    <w:rsid w:val="00570C63"/>
    <w:rsid w:val="005718E2"/>
    <w:rsid w:val="00577F73"/>
    <w:rsid w:val="00580525"/>
    <w:rsid w:val="00591808"/>
    <w:rsid w:val="00595152"/>
    <w:rsid w:val="00595FCB"/>
    <w:rsid w:val="005A26AA"/>
    <w:rsid w:val="005A520C"/>
    <w:rsid w:val="005A7B71"/>
    <w:rsid w:val="005B01ED"/>
    <w:rsid w:val="005B2751"/>
    <w:rsid w:val="005D4653"/>
    <w:rsid w:val="005E0775"/>
    <w:rsid w:val="005E10F0"/>
    <w:rsid w:val="005E242C"/>
    <w:rsid w:val="005E3AB8"/>
    <w:rsid w:val="005E6675"/>
    <w:rsid w:val="005F03F2"/>
    <w:rsid w:val="005F3394"/>
    <w:rsid w:val="006008CF"/>
    <w:rsid w:val="00614158"/>
    <w:rsid w:val="00626A8F"/>
    <w:rsid w:val="0065350C"/>
    <w:rsid w:val="00663956"/>
    <w:rsid w:val="00682388"/>
    <w:rsid w:val="006824D0"/>
    <w:rsid w:val="00683DDF"/>
    <w:rsid w:val="0069758F"/>
    <w:rsid w:val="006E30D7"/>
    <w:rsid w:val="006E7EAE"/>
    <w:rsid w:val="00701B83"/>
    <w:rsid w:val="00706D92"/>
    <w:rsid w:val="0070779D"/>
    <w:rsid w:val="00712614"/>
    <w:rsid w:val="007150BE"/>
    <w:rsid w:val="00740DED"/>
    <w:rsid w:val="00741E7A"/>
    <w:rsid w:val="00750143"/>
    <w:rsid w:val="0075686F"/>
    <w:rsid w:val="00764AD1"/>
    <w:rsid w:val="007871C4"/>
    <w:rsid w:val="007A362F"/>
    <w:rsid w:val="007D034D"/>
    <w:rsid w:val="007D0B63"/>
    <w:rsid w:val="007D31C7"/>
    <w:rsid w:val="007E146A"/>
    <w:rsid w:val="007F2131"/>
    <w:rsid w:val="00802F79"/>
    <w:rsid w:val="008064EF"/>
    <w:rsid w:val="008072F8"/>
    <w:rsid w:val="00813572"/>
    <w:rsid w:val="00813FBE"/>
    <w:rsid w:val="00817C8A"/>
    <w:rsid w:val="008276C6"/>
    <w:rsid w:val="008468B3"/>
    <w:rsid w:val="008637AD"/>
    <w:rsid w:val="008744D2"/>
    <w:rsid w:val="0087775B"/>
    <w:rsid w:val="008C1A21"/>
    <w:rsid w:val="008D1537"/>
    <w:rsid w:val="008D6A64"/>
    <w:rsid w:val="008F2DF5"/>
    <w:rsid w:val="00931871"/>
    <w:rsid w:val="00940DE8"/>
    <w:rsid w:val="009449DB"/>
    <w:rsid w:val="00947BC2"/>
    <w:rsid w:val="00974ACA"/>
    <w:rsid w:val="00994814"/>
    <w:rsid w:val="00997907"/>
    <w:rsid w:val="009A0EFE"/>
    <w:rsid w:val="009B626E"/>
    <w:rsid w:val="009C3518"/>
    <w:rsid w:val="009C3986"/>
    <w:rsid w:val="009E4149"/>
    <w:rsid w:val="009F4EE3"/>
    <w:rsid w:val="00A033AD"/>
    <w:rsid w:val="00A06C05"/>
    <w:rsid w:val="00A14AF3"/>
    <w:rsid w:val="00A26360"/>
    <w:rsid w:val="00A33A3D"/>
    <w:rsid w:val="00A370CC"/>
    <w:rsid w:val="00A62821"/>
    <w:rsid w:val="00A749B5"/>
    <w:rsid w:val="00A82298"/>
    <w:rsid w:val="00A91E1B"/>
    <w:rsid w:val="00A960DF"/>
    <w:rsid w:val="00AB3DE4"/>
    <w:rsid w:val="00AC0F16"/>
    <w:rsid w:val="00AC6C09"/>
    <w:rsid w:val="00AD6588"/>
    <w:rsid w:val="00AF346E"/>
    <w:rsid w:val="00AF7ADE"/>
    <w:rsid w:val="00B16BD8"/>
    <w:rsid w:val="00B24A42"/>
    <w:rsid w:val="00B30147"/>
    <w:rsid w:val="00B5733F"/>
    <w:rsid w:val="00B663E4"/>
    <w:rsid w:val="00B67A42"/>
    <w:rsid w:val="00B87317"/>
    <w:rsid w:val="00BA29D1"/>
    <w:rsid w:val="00BA2DB6"/>
    <w:rsid w:val="00BA54AD"/>
    <w:rsid w:val="00BB2970"/>
    <w:rsid w:val="00BC2F3A"/>
    <w:rsid w:val="00BC40F7"/>
    <w:rsid w:val="00BD05D6"/>
    <w:rsid w:val="00BD28C5"/>
    <w:rsid w:val="00BD3311"/>
    <w:rsid w:val="00BE33B0"/>
    <w:rsid w:val="00BF1277"/>
    <w:rsid w:val="00BF15CF"/>
    <w:rsid w:val="00C13B0D"/>
    <w:rsid w:val="00C14DBE"/>
    <w:rsid w:val="00C2523B"/>
    <w:rsid w:val="00C2601F"/>
    <w:rsid w:val="00C32CC2"/>
    <w:rsid w:val="00C46DB6"/>
    <w:rsid w:val="00C529C2"/>
    <w:rsid w:val="00C6670E"/>
    <w:rsid w:val="00C75E4D"/>
    <w:rsid w:val="00C814E6"/>
    <w:rsid w:val="00C87EA2"/>
    <w:rsid w:val="00C90127"/>
    <w:rsid w:val="00C926AF"/>
    <w:rsid w:val="00C96786"/>
    <w:rsid w:val="00CA40D7"/>
    <w:rsid w:val="00CA5FEA"/>
    <w:rsid w:val="00CB0D1D"/>
    <w:rsid w:val="00CC3576"/>
    <w:rsid w:val="00CD4309"/>
    <w:rsid w:val="00CE3147"/>
    <w:rsid w:val="00CE3DFD"/>
    <w:rsid w:val="00CF05DA"/>
    <w:rsid w:val="00D005C6"/>
    <w:rsid w:val="00D069F4"/>
    <w:rsid w:val="00D13F57"/>
    <w:rsid w:val="00D27E17"/>
    <w:rsid w:val="00D31F17"/>
    <w:rsid w:val="00D3258E"/>
    <w:rsid w:val="00D32AC5"/>
    <w:rsid w:val="00D33936"/>
    <w:rsid w:val="00D34A17"/>
    <w:rsid w:val="00D41A5D"/>
    <w:rsid w:val="00D44CB0"/>
    <w:rsid w:val="00D45FDC"/>
    <w:rsid w:val="00D74638"/>
    <w:rsid w:val="00D80170"/>
    <w:rsid w:val="00D92C3E"/>
    <w:rsid w:val="00DB2294"/>
    <w:rsid w:val="00DB7D84"/>
    <w:rsid w:val="00DC3D75"/>
    <w:rsid w:val="00DE0716"/>
    <w:rsid w:val="00DE6992"/>
    <w:rsid w:val="00E21988"/>
    <w:rsid w:val="00E230CB"/>
    <w:rsid w:val="00E245F2"/>
    <w:rsid w:val="00E27539"/>
    <w:rsid w:val="00E3324C"/>
    <w:rsid w:val="00E33370"/>
    <w:rsid w:val="00E50DBE"/>
    <w:rsid w:val="00E54F86"/>
    <w:rsid w:val="00E55C43"/>
    <w:rsid w:val="00E62E4E"/>
    <w:rsid w:val="00E63C30"/>
    <w:rsid w:val="00E71D43"/>
    <w:rsid w:val="00E72DAF"/>
    <w:rsid w:val="00EF68E1"/>
    <w:rsid w:val="00F0290E"/>
    <w:rsid w:val="00F04A61"/>
    <w:rsid w:val="00F17A48"/>
    <w:rsid w:val="00F20BED"/>
    <w:rsid w:val="00F24371"/>
    <w:rsid w:val="00F24503"/>
    <w:rsid w:val="00F2502B"/>
    <w:rsid w:val="00F34DF0"/>
    <w:rsid w:val="00F44667"/>
    <w:rsid w:val="00F5505D"/>
    <w:rsid w:val="00F55FCF"/>
    <w:rsid w:val="00F56622"/>
    <w:rsid w:val="00F82B8D"/>
    <w:rsid w:val="00F91E19"/>
    <w:rsid w:val="00F9399F"/>
    <w:rsid w:val="00F95B2D"/>
    <w:rsid w:val="00FA10B5"/>
    <w:rsid w:val="00FA6D38"/>
    <w:rsid w:val="00FB289A"/>
    <w:rsid w:val="00FC2BF6"/>
    <w:rsid w:val="00FE004C"/>
    <w:rsid w:val="0564964E"/>
    <w:rsid w:val="14DF0B61"/>
    <w:rsid w:val="1665B052"/>
    <w:rsid w:val="1E452F3F"/>
    <w:rsid w:val="230737E9"/>
    <w:rsid w:val="26BDF268"/>
    <w:rsid w:val="2E671CBE"/>
    <w:rsid w:val="334F91F6"/>
    <w:rsid w:val="344B4174"/>
    <w:rsid w:val="349714C1"/>
    <w:rsid w:val="3F699014"/>
    <w:rsid w:val="56A1A7FD"/>
    <w:rsid w:val="5C0F7887"/>
    <w:rsid w:val="61A18102"/>
    <w:rsid w:val="69745C9D"/>
    <w:rsid w:val="6C519DB4"/>
    <w:rsid w:val="7701ABA9"/>
    <w:rsid w:val="7850F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C23C"/>
  <w15:chartTrackingRefBased/>
  <w15:docId w15:val="{70958D72-9EAA-4B21-96C1-25DC07BB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1FE"/>
  </w:style>
  <w:style w:type="paragraph" w:styleId="Heading1">
    <w:name w:val="heading 1"/>
    <w:basedOn w:val="Normal"/>
    <w:next w:val="Normal"/>
    <w:link w:val="Heading1Char"/>
    <w:uiPriority w:val="9"/>
    <w:qFormat/>
    <w:rsid w:val="004A7A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C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A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A7A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7A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A32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1D6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D6C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F2450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2450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45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5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5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C3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ami.fgov.be/nl/professionals/individuelezorgverleners/audiciens/Paginas/default.aspx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hyperlink" Target="https://www.riziv.fgov.be/nl/professionals/individuelezorgverleners/orthopedisten/Paginas/lijsten-producten-orthopedie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riziv.fgov.be/nl/professionals/individuelezorgverleners/bandagisten/Paginas/lijsten-producten-artikel-27-nomenclatuur-geneeskundige-verstrekkingen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7D44F72AC83C4398F37E3F4D8EBEF2" ma:contentTypeVersion="6" ma:contentTypeDescription="Create a new document." ma:contentTypeScope="" ma:versionID="0bfd1d8eb089f43bf37eeb273c1cf22f">
  <xsd:schema xmlns:xsd="http://www.w3.org/2001/XMLSchema" xmlns:xs="http://www.w3.org/2001/XMLSchema" xmlns:p="http://schemas.microsoft.com/office/2006/metadata/properties" xmlns:ns2="8d5cf84b-6bc2-4fd4-a8b8-1c99119595ab" xmlns:ns3="24396b1a-350b-4388-aa85-1a03fa81a800" targetNamespace="http://schemas.microsoft.com/office/2006/metadata/properties" ma:root="true" ma:fieldsID="80050059081cfa7f8c037918f2ac0235" ns2:_="" ns3:_="">
    <xsd:import namespace="8d5cf84b-6bc2-4fd4-a8b8-1c99119595ab"/>
    <xsd:import namespace="24396b1a-350b-4388-aa85-1a03fa81a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cf84b-6bc2-4fd4-a8b8-1c9911959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96b1a-350b-4388-aa85-1a03fa81a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09792-E96E-4FF4-B6B2-96E8F5F56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E2F39F-2847-4BDA-A14A-29D4A284A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A6D3C-1E9E-47FC-9E4E-151B0D25B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cf84b-6bc2-4fd4-a8b8-1c99119595ab"/>
    <ds:schemaRef ds:uri="24396b1a-350b-4388-aa85-1a03fa81a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CD0D24-E89C-4682-9059-FE08487FA6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1817</Words>
  <Characters>10360</Characters>
  <Application>Microsoft Office Word</Application>
  <DocSecurity>0</DocSecurity>
  <Lines>86</Lines>
  <Paragraphs>24</Paragraphs>
  <ScaleCrop>false</ScaleCrop>
  <Company>RIZIV-INAMI</Company>
  <LinksUpToDate>false</LinksUpToDate>
  <CharactersWithSpaces>12153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Marcelis (RIZIV-INAMI)</dc:creator>
  <cp:keywords/>
  <dc:description/>
  <cp:lastModifiedBy>Nathalie De Rudder (RIZIV-INAMI)</cp:lastModifiedBy>
  <cp:revision>3</cp:revision>
  <dcterms:created xsi:type="dcterms:W3CDTF">2023-04-07T09:55:00Z</dcterms:created>
  <dcterms:modified xsi:type="dcterms:W3CDTF">2023-04-07T09:57:00Z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0x0101006C7D44F72AC83C4398F37E3F4D8EBEF2</vt:lpwstr>
  </property>
</Properties>
</file>